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3810B" w14:textId="24BE4543" w:rsidR="006E5BE9" w:rsidRPr="00A5051A" w:rsidRDefault="006E5BE9" w:rsidP="002800CB">
      <w:pPr>
        <w:pStyle w:val="Heading1"/>
      </w:pPr>
      <w:r w:rsidRPr="00A5051A">
        <w:t xml:space="preserve">Week </w:t>
      </w:r>
      <w:r w:rsidR="00F35EB1">
        <w:t>1</w:t>
      </w:r>
      <w:r w:rsidRPr="00A5051A">
        <w:t xml:space="preserve"> </w:t>
      </w:r>
    </w:p>
    <w:p w14:paraId="15BA3760" w14:textId="0B5130AF" w:rsidR="00877A9D" w:rsidRPr="00A5051A" w:rsidRDefault="00877A9D" w:rsidP="002800CB">
      <w:pPr>
        <w:pStyle w:val="Heading2"/>
      </w:pPr>
      <w:r w:rsidRPr="00A5051A">
        <w:t xml:space="preserve">Subject: </w:t>
      </w:r>
      <w:r w:rsidR="0043523D">
        <w:t xml:space="preserve">Why </w:t>
      </w:r>
      <w:r w:rsidR="0002336F">
        <w:t>you should care about diabetes</w:t>
      </w:r>
    </w:p>
    <w:p w14:paraId="259F87A2" w14:textId="735027D0" w:rsidR="00096BFF" w:rsidRDefault="00096BFF" w:rsidP="001357BE"/>
    <w:p w14:paraId="1AFF3BDF" w14:textId="5FA61327" w:rsidR="003B3684" w:rsidRDefault="004D53CC" w:rsidP="00B165A7">
      <w:r>
        <w:t xml:space="preserve">If you don’t know much about diabetes, you’re not alone. </w:t>
      </w:r>
      <w:r w:rsidR="008A5B4A">
        <w:t xml:space="preserve">Diabetes can be a </w:t>
      </w:r>
      <w:r w:rsidR="00213D69">
        <w:t xml:space="preserve">difficult </w:t>
      </w:r>
      <w:r w:rsidR="008A5B4A">
        <w:t xml:space="preserve">disease to understand. </w:t>
      </w:r>
      <w:r>
        <w:t xml:space="preserve">And there are a lot of myths about </w:t>
      </w:r>
      <w:r w:rsidR="00186B03">
        <w:t>the disease</w:t>
      </w:r>
      <w:r>
        <w:t xml:space="preserve">. </w:t>
      </w:r>
      <w:r w:rsidR="00F973D8">
        <w:t>For example:</w:t>
      </w:r>
    </w:p>
    <w:p w14:paraId="6F86FECF" w14:textId="7FB78B4F" w:rsidR="00F973D8" w:rsidRDefault="004E6A8A" w:rsidP="00F04598">
      <w:pPr>
        <w:pStyle w:val="ListParagraph"/>
        <w:numPr>
          <w:ilvl w:val="0"/>
          <w:numId w:val="20"/>
        </w:numPr>
      </w:pPr>
      <w:r>
        <w:t>If you don’t eat a lot of sweets, you can’t get diabetes</w:t>
      </w:r>
      <w:r w:rsidR="00F973D8">
        <w:t xml:space="preserve"> (false!)</w:t>
      </w:r>
    </w:p>
    <w:p w14:paraId="7F5C3BA4" w14:textId="48FA575F" w:rsidR="00F973D8" w:rsidRDefault="004911E3" w:rsidP="00F04598">
      <w:pPr>
        <w:pStyle w:val="ListParagraph"/>
        <w:numPr>
          <w:ilvl w:val="0"/>
          <w:numId w:val="20"/>
        </w:numPr>
      </w:pPr>
      <w:r>
        <w:t xml:space="preserve">Diabetes </w:t>
      </w:r>
      <w:r w:rsidR="0039311E">
        <w:t>can’t kill you</w:t>
      </w:r>
      <w:r w:rsidR="00F04598">
        <w:t xml:space="preserve"> (false!)</w:t>
      </w:r>
    </w:p>
    <w:p w14:paraId="216A0DB3" w14:textId="126B4607" w:rsidR="006876F3" w:rsidRDefault="006876F3" w:rsidP="00F04598">
      <w:pPr>
        <w:pStyle w:val="ListParagraph"/>
        <w:numPr>
          <w:ilvl w:val="0"/>
          <w:numId w:val="20"/>
        </w:numPr>
      </w:pPr>
      <w:r>
        <w:t>Everyone with diabetes is on insulin (false!)</w:t>
      </w:r>
    </w:p>
    <w:p w14:paraId="47518BB2" w14:textId="2B070141" w:rsidR="00ED2D65" w:rsidRDefault="006B138F" w:rsidP="00B165A7">
      <w:r>
        <w:t>Once</w:t>
      </w:r>
      <w:r w:rsidR="00CB42B0">
        <w:t xml:space="preserve"> you </w:t>
      </w:r>
      <w:r>
        <w:t>understand the disease and dispel the myths</w:t>
      </w:r>
      <w:r w:rsidR="00F9258A">
        <w:t xml:space="preserve">, you can </w:t>
      </w:r>
      <w:r w:rsidR="00CB636A">
        <w:t xml:space="preserve">better </w:t>
      </w:r>
      <w:r w:rsidR="008900CD">
        <w:t xml:space="preserve">defend yourself against </w:t>
      </w:r>
      <w:r w:rsidR="000B3C85">
        <w:t>it</w:t>
      </w:r>
      <w:r w:rsidR="008900CD">
        <w:t>. That’s right: the most prevalent form of diabetes</w:t>
      </w:r>
      <w:r w:rsidR="0002336F">
        <w:t xml:space="preserve">, </w:t>
      </w:r>
      <w:r w:rsidR="008900CD">
        <w:t>type 2 diabetes</w:t>
      </w:r>
      <w:r w:rsidR="0002336F">
        <w:t xml:space="preserve">, </w:t>
      </w:r>
      <w:r w:rsidR="008900CD">
        <w:t xml:space="preserve">is preventable. </w:t>
      </w:r>
      <w:r w:rsidR="004B1BBC">
        <w:t>And e</w:t>
      </w:r>
      <w:r w:rsidR="00BF5A75">
        <w:t>ven if you’re diagnosed with diabetes</w:t>
      </w:r>
      <w:r w:rsidR="00B92E37">
        <w:t xml:space="preserve">, </w:t>
      </w:r>
      <w:r w:rsidR="00BF5A75">
        <w:t xml:space="preserve">it’s a highly manageable disease. </w:t>
      </w:r>
    </w:p>
    <w:p w14:paraId="76AC74EA" w14:textId="0960AB4A" w:rsidR="001E5269" w:rsidRPr="00C85F32" w:rsidRDefault="001E5269" w:rsidP="00B165A7">
      <w:pPr>
        <w:rPr>
          <w:rFonts w:cstheme="minorHAnsi"/>
        </w:rPr>
      </w:pPr>
      <w:r w:rsidRPr="00FE723E">
        <w:rPr>
          <w:rFonts w:cstheme="minorHAnsi"/>
        </w:rPr>
        <w:t xml:space="preserve">But undiagnosed diabetes can cause </w:t>
      </w:r>
      <w:r w:rsidR="001A42E9" w:rsidRPr="00FE723E">
        <w:rPr>
          <w:rFonts w:cstheme="minorHAnsi"/>
        </w:rPr>
        <w:t xml:space="preserve">terrible </w:t>
      </w:r>
      <w:r w:rsidRPr="00FE723E">
        <w:rPr>
          <w:rFonts w:cstheme="minorHAnsi"/>
        </w:rPr>
        <w:t xml:space="preserve">damage </w:t>
      </w:r>
      <w:r w:rsidR="001A42E9" w:rsidRPr="00FE723E">
        <w:rPr>
          <w:rFonts w:cstheme="minorHAnsi"/>
        </w:rPr>
        <w:t xml:space="preserve">to your body </w:t>
      </w:r>
      <w:r w:rsidRPr="00FE723E">
        <w:rPr>
          <w:rFonts w:cstheme="minorHAnsi"/>
        </w:rPr>
        <w:t>over time.</w:t>
      </w:r>
      <w:r w:rsidR="0002336F" w:rsidRPr="00AB5BB5">
        <w:rPr>
          <w:rStyle w:val="FootnoteReference"/>
          <w:szCs w:val="24"/>
        </w:rPr>
        <w:footnoteReference w:id="1"/>
      </w:r>
      <w:r w:rsidR="00900CDF" w:rsidRPr="00FE723E">
        <w:rPr>
          <w:rFonts w:cstheme="minorHAnsi"/>
        </w:rPr>
        <w:t xml:space="preserve"> </w:t>
      </w:r>
      <w:r w:rsidR="00553B0C" w:rsidRPr="00FE723E">
        <w:rPr>
          <w:rFonts w:cstheme="minorHAnsi"/>
        </w:rPr>
        <w:t>Here</w:t>
      </w:r>
      <w:r w:rsidR="00EE1273" w:rsidRPr="00FE723E">
        <w:rPr>
          <w:rFonts w:cstheme="minorHAnsi"/>
        </w:rPr>
        <w:t xml:space="preserve"> are some of the </w:t>
      </w:r>
      <w:r w:rsidR="007012FC" w:rsidRPr="00FE723E">
        <w:rPr>
          <w:rFonts w:cstheme="minorHAnsi"/>
        </w:rPr>
        <w:t xml:space="preserve">long-term </w:t>
      </w:r>
      <w:r w:rsidR="0066398B" w:rsidRPr="00FE723E">
        <w:rPr>
          <w:rFonts w:cstheme="minorHAnsi"/>
        </w:rPr>
        <w:t>risks</w:t>
      </w:r>
      <w:r w:rsidR="00EE1273" w:rsidRPr="00FE723E">
        <w:rPr>
          <w:rFonts w:cstheme="minorHAnsi"/>
        </w:rPr>
        <w:t xml:space="preserve">: blindness, </w:t>
      </w:r>
      <w:r w:rsidR="00095C53" w:rsidRPr="00FE723E">
        <w:rPr>
          <w:rFonts w:cstheme="minorHAnsi"/>
        </w:rPr>
        <w:t xml:space="preserve">nerve damage, hearing loss, </w:t>
      </w:r>
      <w:r w:rsidR="00F13CFB" w:rsidRPr="00FE723E">
        <w:rPr>
          <w:rFonts w:cstheme="minorHAnsi"/>
        </w:rPr>
        <w:t xml:space="preserve">gum disease, </w:t>
      </w:r>
      <w:r w:rsidR="0006650B" w:rsidRPr="00FE723E">
        <w:rPr>
          <w:rFonts w:cstheme="minorHAnsi"/>
        </w:rPr>
        <w:t xml:space="preserve">decreased ability to fight infections, </w:t>
      </w:r>
      <w:r w:rsidR="00EE1273" w:rsidRPr="00C85F32">
        <w:rPr>
          <w:rFonts w:cstheme="minorHAnsi"/>
        </w:rPr>
        <w:t xml:space="preserve">amputation of lower limbs, renal failure, heart </w:t>
      </w:r>
      <w:r w:rsidR="00EF40C9" w:rsidRPr="00C85F32">
        <w:rPr>
          <w:rFonts w:cstheme="minorHAnsi"/>
        </w:rPr>
        <w:t>attacks and stroke</w:t>
      </w:r>
      <w:r w:rsidR="00EE1273" w:rsidRPr="00C85F32">
        <w:rPr>
          <w:rFonts w:cstheme="minorHAnsi"/>
        </w:rPr>
        <w:t>.</w:t>
      </w:r>
      <w:r w:rsidR="0002336F" w:rsidRPr="0002336F">
        <w:rPr>
          <w:szCs w:val="24"/>
          <w:vertAlign w:val="superscript"/>
        </w:rPr>
        <w:t>1</w:t>
      </w:r>
    </w:p>
    <w:p w14:paraId="764043C9" w14:textId="41EF06EF" w:rsidR="00DB2A1B" w:rsidRDefault="00DB2A1B" w:rsidP="00B165A7">
      <w:r>
        <w:t>There are also specific risks for women with diabetes who are pregnant, and women who are pregnant who develop what is called “gestational diabetes.”</w:t>
      </w:r>
      <w:r w:rsidR="0002336F" w:rsidRPr="0002336F">
        <w:rPr>
          <w:szCs w:val="24"/>
          <w:vertAlign w:val="superscript"/>
        </w:rPr>
        <w:t>1</w:t>
      </w:r>
    </w:p>
    <w:p w14:paraId="0DA7F3DC" w14:textId="0A2D930E" w:rsidR="00AB0F2B" w:rsidRDefault="0002336F" w:rsidP="005969EE">
      <w:pPr>
        <w:rPr>
          <w:b/>
        </w:rPr>
      </w:pPr>
      <w:r>
        <w:t>O</w:t>
      </w:r>
      <w:r w:rsidR="00F95944">
        <w:t>ver the next few weeks</w:t>
      </w:r>
      <w:r w:rsidR="00973C2C">
        <w:t xml:space="preserve">, </w:t>
      </w:r>
      <w:r w:rsidR="0077570C">
        <w:t xml:space="preserve">be on the lookout for additional </w:t>
      </w:r>
      <w:r w:rsidR="00973C2C">
        <w:t>information</w:t>
      </w:r>
      <w:r w:rsidR="002C663F">
        <w:t xml:space="preserve"> </w:t>
      </w:r>
      <w:r w:rsidR="0077570C">
        <w:t xml:space="preserve">on </w:t>
      </w:r>
      <w:r w:rsidR="00185ADF">
        <w:t>our campaign:</w:t>
      </w:r>
      <w:r w:rsidR="00AF6A13">
        <w:t xml:space="preserve"> </w:t>
      </w:r>
      <w:r>
        <w:rPr>
          <w:i/>
        </w:rPr>
        <w:t>Take control of diabetes: Eat, move</w:t>
      </w:r>
      <w:r w:rsidR="00D65036">
        <w:rPr>
          <w:i/>
        </w:rPr>
        <w:t>,</w:t>
      </w:r>
      <w:r>
        <w:rPr>
          <w:i/>
        </w:rPr>
        <w:t xml:space="preserve"> and m</w:t>
      </w:r>
      <w:r w:rsidR="00FE723E" w:rsidRPr="0002336F">
        <w:rPr>
          <w:i/>
        </w:rPr>
        <w:t xml:space="preserve">onitor! </w:t>
      </w:r>
      <w:r w:rsidR="00FE723E">
        <w:t>campaign.</w:t>
      </w:r>
      <w:r w:rsidR="00461549">
        <w:t xml:space="preserve">  </w:t>
      </w:r>
    </w:p>
    <w:p w14:paraId="5EAC4D30" w14:textId="77777777" w:rsidR="007310FF" w:rsidRDefault="007310FF">
      <w:pPr>
        <w:spacing w:before="0" w:after="0"/>
        <w:rPr>
          <w:rFonts w:asciiTheme="majorHAnsi" w:eastAsiaTheme="majorEastAsia" w:hAnsiTheme="majorHAnsi" w:cstheme="majorBidi"/>
          <w:b/>
          <w:color w:val="17365D" w:themeColor="text2" w:themeShade="BF"/>
          <w:spacing w:val="5"/>
          <w:kern w:val="28"/>
          <w:sz w:val="28"/>
          <w:szCs w:val="28"/>
          <w:lang w:val="en-GB"/>
        </w:rPr>
      </w:pPr>
      <w:r>
        <w:br w:type="page"/>
      </w:r>
    </w:p>
    <w:p w14:paraId="61ECDC62" w14:textId="26C7EBC3" w:rsidR="003435FE" w:rsidRPr="00A5051A" w:rsidRDefault="003435FE" w:rsidP="002800CB">
      <w:pPr>
        <w:pStyle w:val="Heading1"/>
      </w:pPr>
      <w:r w:rsidRPr="00A5051A">
        <w:lastRenderedPageBreak/>
        <w:t xml:space="preserve">Week </w:t>
      </w:r>
      <w:r>
        <w:t>2</w:t>
      </w:r>
      <w:r w:rsidRPr="00A5051A">
        <w:t xml:space="preserve"> </w:t>
      </w:r>
    </w:p>
    <w:p w14:paraId="56CF7357" w14:textId="743A9F31" w:rsidR="003435FE" w:rsidRPr="00F33F57" w:rsidRDefault="003435FE" w:rsidP="002800CB">
      <w:pPr>
        <w:pStyle w:val="Heading2"/>
      </w:pPr>
      <w:r w:rsidRPr="00F33F57">
        <w:t xml:space="preserve">Subject: </w:t>
      </w:r>
      <w:r w:rsidR="0002336F">
        <w:rPr>
          <w:rFonts w:eastAsia="Calibri"/>
        </w:rPr>
        <w:t>I don’t have diabetes…d</w:t>
      </w:r>
      <w:r w:rsidR="007F75C5" w:rsidRPr="00F33F57">
        <w:rPr>
          <w:rFonts w:eastAsia="Calibri"/>
        </w:rPr>
        <w:t>o I?</w:t>
      </w:r>
    </w:p>
    <w:p w14:paraId="173A59B3" w14:textId="7C33CB70" w:rsidR="00590027" w:rsidRDefault="00590027" w:rsidP="00590027">
      <w:r>
        <w:t xml:space="preserve">You can have diabetes and not know it. </w:t>
      </w:r>
      <w:r w:rsidR="006D1C21">
        <w:t xml:space="preserve">Most early symptoms are from higher than normal levels of glucose, a kind of sugar, in your blood. </w:t>
      </w:r>
      <w:r>
        <w:t>And the longer it goes undiagnosed, the more damage it can do to your body.</w:t>
      </w:r>
      <w:r w:rsidR="0002336F" w:rsidRPr="00AB5BB5">
        <w:rPr>
          <w:rStyle w:val="FootnoteReference"/>
          <w:szCs w:val="24"/>
        </w:rPr>
        <w:footnoteReference w:id="2"/>
      </w:r>
    </w:p>
    <w:p w14:paraId="7906327E" w14:textId="1FF6722E" w:rsidR="00E86DAE" w:rsidRDefault="009274DE" w:rsidP="00F33F57">
      <w:r>
        <w:t>But here’s the good news:</w:t>
      </w:r>
      <w:r w:rsidR="009F56A9">
        <w:t xml:space="preserve"> there are very accurate</w:t>
      </w:r>
      <w:r w:rsidR="008E7806">
        <w:t xml:space="preserve"> blood</w:t>
      </w:r>
      <w:r w:rsidR="009F56A9">
        <w:t xml:space="preserve"> tests for diagnosing diabetes. </w:t>
      </w:r>
      <w:r w:rsidR="009A56D1">
        <w:t>Be s</w:t>
      </w:r>
      <w:r w:rsidR="00CC4CEB">
        <w:t xml:space="preserve">ure to ask your </w:t>
      </w:r>
      <w:r w:rsidR="006922AD">
        <w:t>healthcare provider</w:t>
      </w:r>
      <w:r w:rsidR="00CC4CEB">
        <w:t xml:space="preserve"> about </w:t>
      </w:r>
      <w:r w:rsidR="002E5A89">
        <w:t>the tests for diabetes</w:t>
      </w:r>
      <w:r w:rsidR="006922AD">
        <w:t xml:space="preserve"> or to go over the results of past tests together.</w:t>
      </w:r>
    </w:p>
    <w:p w14:paraId="3A22BC5F" w14:textId="6BF2BAC8" w:rsidR="007D248F" w:rsidRDefault="00C11EFA" w:rsidP="00F33F57">
      <w:r>
        <w:t xml:space="preserve">Your doctor can </w:t>
      </w:r>
      <w:r w:rsidR="006C3EBB">
        <w:t xml:space="preserve">also </w:t>
      </w:r>
      <w:r>
        <w:t>tell if you have “p</w:t>
      </w:r>
      <w:r w:rsidR="003B6771">
        <w:t>re</w:t>
      </w:r>
      <w:r w:rsidR="007B3409">
        <w:t>diabetes</w:t>
      </w:r>
      <w:r>
        <w:t>.” This essentially means that your</w:t>
      </w:r>
      <w:r w:rsidR="00C30E21">
        <w:t xml:space="preserve"> blood</w:t>
      </w:r>
      <w:r>
        <w:t xml:space="preserve"> glucose levels are higher than normal</w:t>
      </w:r>
      <w:r w:rsidR="007D248F">
        <w:t xml:space="preserve"> but not yet high enough to be diagnosed with diabetes</w:t>
      </w:r>
      <w:r>
        <w:t xml:space="preserve">. </w:t>
      </w:r>
      <w:r w:rsidR="007D248F" w:rsidRPr="007D248F">
        <w:t xml:space="preserve">People with prediabetes are at an increased risk for developing diabetes in the future. From the moment a person develops prediabetes, his or her risk of developing damage to the arteries also starts to increase. Damage to the arteries </w:t>
      </w:r>
      <w:r w:rsidR="007D248F">
        <w:t xml:space="preserve">can </w:t>
      </w:r>
      <w:r w:rsidR="007D248F" w:rsidRPr="007D248F">
        <w:t>cause heart attacks, strokes, blindness, kidney damage and other serious problems.</w:t>
      </w:r>
      <w:ins w:id="1" w:author="Konczynski, Alla" w:date="2021-03-22T15:05:00Z">
        <w:r w:rsidR="008466FB" w:rsidRPr="008466FB">
          <w:rPr>
            <w:vertAlign w:val="superscript"/>
          </w:rPr>
          <w:t xml:space="preserve"> </w:t>
        </w:r>
        <w:r w:rsidR="008466FB" w:rsidRPr="00AA7DF1">
          <w:rPr>
            <w:vertAlign w:val="superscript"/>
          </w:rPr>
          <w:t>2</w:t>
        </w:r>
      </w:ins>
    </w:p>
    <w:p w14:paraId="05C5ADCF" w14:textId="5CBE86B4" w:rsidR="00B80225" w:rsidRDefault="007D248F" w:rsidP="00F33F57">
      <w:r>
        <w:t>Having prediabetes</w:t>
      </w:r>
      <w:r w:rsidR="00F53902">
        <w:t xml:space="preserve"> doesn’t mean that you’ll </w:t>
      </w:r>
      <w:r>
        <w:t xml:space="preserve">definitely </w:t>
      </w:r>
      <w:r w:rsidR="00F53902">
        <w:t>develop</w:t>
      </w:r>
      <w:r w:rsidR="00A9519C">
        <w:t xml:space="preserve"> diabetes, but </w:t>
      </w:r>
      <w:r w:rsidR="0012527D">
        <w:t>you will need to take action</w:t>
      </w:r>
      <w:r w:rsidR="006C3EBB">
        <w:t xml:space="preserve"> to improve your health</w:t>
      </w:r>
      <w:r w:rsidR="0012527D">
        <w:t xml:space="preserve">.  </w:t>
      </w:r>
      <w:r w:rsidR="00586A2D">
        <w:t>One of the most important things to remember about type</w:t>
      </w:r>
      <w:r w:rsidR="00886D2C">
        <w:t xml:space="preserve"> </w:t>
      </w:r>
      <w:r w:rsidR="00586A2D">
        <w:t xml:space="preserve">2 diabetes is that you have a good chance of preventing it if you make </w:t>
      </w:r>
      <w:r w:rsidR="00BF7A39">
        <w:t>changes</w:t>
      </w:r>
      <w:r w:rsidR="00387006">
        <w:t xml:space="preserve"> in your lifestyle</w:t>
      </w:r>
      <w:r w:rsidR="00723427">
        <w:t xml:space="preserve"> </w:t>
      </w:r>
      <w:r w:rsidR="0069505E">
        <w:t xml:space="preserve">including your diet, </w:t>
      </w:r>
      <w:r w:rsidR="00723427">
        <w:t xml:space="preserve">exercise </w:t>
      </w:r>
      <w:r w:rsidR="0069505E">
        <w:t xml:space="preserve">routines </w:t>
      </w:r>
      <w:r w:rsidR="00723427">
        <w:t xml:space="preserve">and even </w:t>
      </w:r>
      <w:r w:rsidR="0069505E">
        <w:t xml:space="preserve">better </w:t>
      </w:r>
      <w:r w:rsidR="00723427">
        <w:t>managing your stress levels</w:t>
      </w:r>
      <w:r w:rsidR="009375D2">
        <w:t>.</w:t>
      </w:r>
      <w:r>
        <w:t xml:space="preserve"> </w:t>
      </w:r>
      <w:r w:rsidRPr="007D248F">
        <w:t xml:space="preserve">Lifestyle management, especially losing weight if you are overweight and exercising regularly, is the foundation of </w:t>
      </w:r>
      <w:r>
        <w:t>managing</w:t>
      </w:r>
      <w:r w:rsidRPr="007D248F">
        <w:t xml:space="preserve"> prediabetes and </w:t>
      </w:r>
      <w:r>
        <w:t xml:space="preserve">preventing type 2 </w:t>
      </w:r>
      <w:r w:rsidRPr="007D248F">
        <w:t>diabetes.</w:t>
      </w:r>
      <w:r w:rsidRPr="00AA7DF1">
        <w:rPr>
          <w:vertAlign w:val="superscript"/>
        </w:rPr>
        <w:t>2</w:t>
      </w:r>
      <w:r w:rsidR="009375D2">
        <w:t xml:space="preserve"> </w:t>
      </w:r>
    </w:p>
    <w:p w14:paraId="79609F1D" w14:textId="47FB64F9" w:rsidR="007B3409" w:rsidRDefault="00B80225" w:rsidP="00F33F57">
      <w:r>
        <w:t>Here are some examples</w:t>
      </w:r>
      <w:r w:rsidR="0069505E">
        <w:t xml:space="preserve"> of other ways you can </w:t>
      </w:r>
      <w:r w:rsidR="00213D69">
        <w:t xml:space="preserve">reduce </w:t>
      </w:r>
      <w:r w:rsidR="0069505E">
        <w:t>your risks of developing type 2 diabetes</w:t>
      </w:r>
      <w:r>
        <w:t>:</w:t>
      </w:r>
      <w:r w:rsidR="00213D69" w:rsidRPr="00213D69">
        <w:rPr>
          <w:rStyle w:val="FootnoteReference"/>
        </w:rPr>
        <w:t xml:space="preserve"> </w:t>
      </w:r>
      <w:r w:rsidR="00213D69">
        <w:rPr>
          <w:rStyle w:val="FootnoteReference"/>
        </w:rPr>
        <w:footnoteReference w:id="3"/>
      </w:r>
    </w:p>
    <w:p w14:paraId="5396FC94" w14:textId="7D85C34D" w:rsidR="00910997" w:rsidRDefault="00D65036" w:rsidP="000202D1">
      <w:pPr>
        <w:pStyle w:val="ListParagraph"/>
        <w:numPr>
          <w:ilvl w:val="0"/>
          <w:numId w:val="21"/>
        </w:numPr>
      </w:pPr>
      <w:r>
        <w:t xml:space="preserve">Eating </w:t>
      </w:r>
      <w:r w:rsidR="00C85406">
        <w:t xml:space="preserve">healthier by using the Plate Method </w:t>
      </w:r>
      <w:r>
        <w:t>–</w:t>
      </w:r>
      <w:r w:rsidR="0069505E">
        <w:t xml:space="preserve"> </w:t>
      </w:r>
      <w:r w:rsidR="00EA36E6">
        <w:t>a guide to how you</w:t>
      </w:r>
      <w:r w:rsidR="00C85406">
        <w:t xml:space="preserve"> load up your plate</w:t>
      </w:r>
    </w:p>
    <w:p w14:paraId="7340893C" w14:textId="506A8EC9" w:rsidR="00C85406" w:rsidRDefault="0069505E" w:rsidP="000202D1">
      <w:pPr>
        <w:pStyle w:val="ListParagraph"/>
        <w:numPr>
          <w:ilvl w:val="0"/>
          <w:numId w:val="21"/>
        </w:numPr>
      </w:pPr>
      <w:r>
        <w:t xml:space="preserve">Consistent exercise over </w:t>
      </w:r>
      <w:r w:rsidR="00B163C0">
        <w:t>strenuous</w:t>
      </w:r>
      <w:r>
        <w:t xml:space="preserve"> activity</w:t>
      </w:r>
      <w:r w:rsidR="00BA43DF">
        <w:t>.  C</w:t>
      </w:r>
      <w:r w:rsidR="008954E7">
        <w:t xml:space="preserve">onsistency matters more than </w:t>
      </w:r>
      <w:r w:rsidR="004152F8">
        <w:t>higher intensity</w:t>
      </w:r>
      <w:r w:rsidR="00BA43DF">
        <w:t xml:space="preserve"> when working out! </w:t>
      </w:r>
    </w:p>
    <w:p w14:paraId="2E1F69D7" w14:textId="3744A778" w:rsidR="00B163C0" w:rsidRDefault="00B72D26" w:rsidP="000202D1">
      <w:pPr>
        <w:pStyle w:val="ListParagraph"/>
        <w:numPr>
          <w:ilvl w:val="0"/>
          <w:numId w:val="21"/>
        </w:numPr>
      </w:pPr>
      <w:r>
        <w:t>Brightening</w:t>
      </w:r>
      <w:r w:rsidR="00997C14">
        <w:t xml:space="preserve"> your mood</w:t>
      </w:r>
      <w:r>
        <w:t xml:space="preserve"> can help</w:t>
      </w:r>
      <w:r w:rsidR="00997C14">
        <w:t xml:space="preserve"> your body control blood glucose levels</w:t>
      </w:r>
      <w:r>
        <w:t xml:space="preserve"> (and exercise and healthier eating can help brighten your mood!)</w:t>
      </w:r>
    </w:p>
    <w:p w14:paraId="5ADFD165" w14:textId="78AEEC36" w:rsidR="00997C14" w:rsidRDefault="00C85F32" w:rsidP="000202D1">
      <w:pPr>
        <w:pStyle w:val="ListParagraph"/>
        <w:numPr>
          <w:ilvl w:val="0"/>
          <w:numId w:val="21"/>
        </w:numPr>
      </w:pPr>
      <w:r>
        <w:t>Tak</w:t>
      </w:r>
      <w:r w:rsidR="00D65036">
        <w:t xml:space="preserve">ing </w:t>
      </w:r>
      <w:r>
        <w:t xml:space="preserve">care of your </w:t>
      </w:r>
      <w:r w:rsidR="008E3461">
        <w:t>feet</w:t>
      </w:r>
      <w:r w:rsidR="00A56B86">
        <w:t>: they can show symptoms of diabetes</w:t>
      </w:r>
    </w:p>
    <w:p w14:paraId="32718431" w14:textId="77777777" w:rsidR="0077570C" w:rsidRDefault="0077570C" w:rsidP="0077570C">
      <w:pPr>
        <w:ind w:left="720"/>
      </w:pPr>
    </w:p>
    <w:p w14:paraId="3B15F706" w14:textId="0CBED1DF" w:rsidR="00D75703" w:rsidRDefault="0077570C" w:rsidP="0077570C">
      <w:r>
        <w:t>And lastly, here’s some g</w:t>
      </w:r>
      <w:r w:rsidR="00D75703">
        <w:t>ood news! Go ahead and o</w:t>
      </w:r>
      <w:r w:rsidR="00A8503D">
        <w:t xml:space="preserve">rder </w:t>
      </w:r>
      <w:r w:rsidR="00D75703">
        <w:t xml:space="preserve">your favorite </w:t>
      </w:r>
      <w:r w:rsidR="00A8503D">
        <w:t xml:space="preserve">dessert at a restaurant—just split it with </w:t>
      </w:r>
      <w:r w:rsidR="007E5ED6">
        <w:t>your dining partners</w:t>
      </w:r>
      <w:r w:rsidR="005B453C">
        <w:t xml:space="preserve">. </w:t>
      </w:r>
      <w:r>
        <w:t>Any healthy diet may include desserts as long as you think “moderation” instead of “restriction</w:t>
      </w:r>
      <w:r w:rsidR="005B453C">
        <w:t>.”</w:t>
      </w:r>
      <w:r w:rsidR="00AA7DF1">
        <w:rPr>
          <w:vertAlign w:val="superscript"/>
        </w:rPr>
        <w:t>3</w:t>
      </w:r>
      <w:r>
        <w:t xml:space="preserve"> </w:t>
      </w:r>
    </w:p>
    <w:p w14:paraId="2CEF2351" w14:textId="77777777" w:rsidR="00F33F57" w:rsidRDefault="00F33F57" w:rsidP="00F33F57"/>
    <w:p w14:paraId="2366BABC" w14:textId="77777777" w:rsidR="004C00C4" w:rsidRDefault="004C00C4">
      <w:pPr>
        <w:spacing w:before="0" w:after="0"/>
        <w:rPr>
          <w:rFonts w:asciiTheme="majorHAnsi" w:eastAsiaTheme="majorEastAsia" w:hAnsiTheme="majorHAnsi" w:cstheme="majorBidi"/>
          <w:b/>
          <w:color w:val="17365D" w:themeColor="text2" w:themeShade="BF"/>
          <w:spacing w:val="5"/>
          <w:kern w:val="28"/>
          <w:sz w:val="28"/>
          <w:szCs w:val="28"/>
          <w:lang w:val="en-GB"/>
        </w:rPr>
      </w:pPr>
      <w:r>
        <w:br w:type="page"/>
      </w:r>
    </w:p>
    <w:p w14:paraId="16189C06" w14:textId="0FE01A89" w:rsidR="003C3D40" w:rsidRPr="00A5051A" w:rsidRDefault="003C3D40" w:rsidP="003C3D40">
      <w:pPr>
        <w:pStyle w:val="Heading1"/>
      </w:pPr>
      <w:r w:rsidRPr="00A5051A">
        <w:lastRenderedPageBreak/>
        <w:t xml:space="preserve">Week </w:t>
      </w:r>
      <w:r>
        <w:t>3</w:t>
      </w:r>
      <w:r w:rsidRPr="00A5051A">
        <w:t xml:space="preserve"> </w:t>
      </w:r>
    </w:p>
    <w:p w14:paraId="492644C2" w14:textId="22F53D49" w:rsidR="003C3D40" w:rsidRDefault="003C3D40" w:rsidP="003C3D40">
      <w:pPr>
        <w:pStyle w:val="Heading2"/>
        <w:rPr>
          <w:rFonts w:eastAsia="Calibri"/>
        </w:rPr>
      </w:pPr>
      <w:r w:rsidRPr="00F33F57">
        <w:t xml:space="preserve">Subject: </w:t>
      </w:r>
      <w:r w:rsidR="005B453C">
        <w:rPr>
          <w:rFonts w:eastAsia="Calibri"/>
        </w:rPr>
        <w:t>My doctor says I</w:t>
      </w:r>
      <w:r w:rsidR="00AA7DF1">
        <w:rPr>
          <w:rFonts w:eastAsia="Calibri"/>
        </w:rPr>
        <w:t xml:space="preserve"> have</w:t>
      </w:r>
      <w:r w:rsidR="005B453C">
        <w:rPr>
          <w:rFonts w:eastAsia="Calibri"/>
        </w:rPr>
        <w:t xml:space="preserve"> p</w:t>
      </w:r>
      <w:r w:rsidR="00326E6B">
        <w:rPr>
          <w:rFonts w:eastAsia="Calibri"/>
        </w:rPr>
        <w:t>rediabet</w:t>
      </w:r>
      <w:r w:rsidR="00AA7DF1">
        <w:rPr>
          <w:rFonts w:eastAsia="Calibri"/>
        </w:rPr>
        <w:t>es</w:t>
      </w:r>
      <w:r w:rsidR="004B3165">
        <w:rPr>
          <w:rFonts w:eastAsia="Calibri"/>
        </w:rPr>
        <w:t xml:space="preserve"> </w:t>
      </w:r>
    </w:p>
    <w:p w14:paraId="335BB81A" w14:textId="7A267212" w:rsidR="00326E6B" w:rsidRDefault="003E7532" w:rsidP="00326E6B">
      <w:r>
        <w:t>Your</w:t>
      </w:r>
      <w:r w:rsidR="004B1E6E">
        <w:t xml:space="preserve"> healthcare provider might tell you that you</w:t>
      </w:r>
      <w:r w:rsidR="00AA7DF1">
        <w:t xml:space="preserve"> have</w:t>
      </w:r>
      <w:r w:rsidR="004B1E6E">
        <w:t xml:space="preserve"> prediabet</w:t>
      </w:r>
      <w:r w:rsidR="00AA7DF1">
        <w:t>es</w:t>
      </w:r>
      <w:r w:rsidR="004B1E6E">
        <w:t xml:space="preserve">, because the same blood tests are used to screen for prediabetes and diabetes. Don’t panic if you receive this diagnosis—but don’t ignore it, either. </w:t>
      </w:r>
    </w:p>
    <w:p w14:paraId="774BF892" w14:textId="51F3F487" w:rsidR="00BD65F0" w:rsidRDefault="00AA7DF1" w:rsidP="00326E6B">
      <w:r>
        <w:t>Having</w:t>
      </w:r>
      <w:r w:rsidR="00BD65F0">
        <w:t xml:space="preserve"> prediabet</w:t>
      </w:r>
      <w:r>
        <w:t>es</w:t>
      </w:r>
      <w:r w:rsidR="00BD65F0">
        <w:t xml:space="preserve"> doesn’t mean you</w:t>
      </w:r>
      <w:r>
        <w:t xml:space="preserve"> have mild</w:t>
      </w:r>
      <w:r w:rsidR="00BD65F0">
        <w:t xml:space="preserve"> diabet</w:t>
      </w:r>
      <w:r>
        <w:t>es</w:t>
      </w:r>
      <w:r w:rsidR="00BD65F0">
        <w:t>. In fact, it doesn’t mean that you</w:t>
      </w:r>
      <w:r>
        <w:t xml:space="preserve"> have</w:t>
      </w:r>
      <w:r w:rsidR="00C84ED8">
        <w:t xml:space="preserve"> diabet</w:t>
      </w:r>
      <w:r>
        <w:t>es</w:t>
      </w:r>
      <w:r w:rsidR="00C84ED8">
        <w:t xml:space="preserve"> at all, or that you’re guaranteed to progress to diabetes.</w:t>
      </w:r>
      <w:r w:rsidR="00F87F01" w:rsidRPr="00F87F01">
        <w:rPr>
          <w:rStyle w:val="FootnoteReference"/>
        </w:rPr>
        <w:t xml:space="preserve"> </w:t>
      </w:r>
      <w:r w:rsidR="00F87F01" w:rsidRPr="00122692">
        <w:rPr>
          <w:rStyle w:val="FootnoteReference"/>
        </w:rPr>
        <w:footnoteReference w:id="4"/>
      </w:r>
    </w:p>
    <w:p w14:paraId="32121918" w14:textId="6B91D7B3" w:rsidR="004B1E6E" w:rsidRDefault="00C85F32" w:rsidP="00A95FC0">
      <w:pPr>
        <w:spacing w:after="0"/>
      </w:pPr>
      <w:r>
        <w:t>Here’s w</w:t>
      </w:r>
      <w:r w:rsidR="006C24F2">
        <w:t xml:space="preserve">hat you </w:t>
      </w:r>
      <w:r w:rsidR="00BC1002">
        <w:t xml:space="preserve">can </w:t>
      </w:r>
      <w:r w:rsidR="006C24F2">
        <w:t>expect with a diagnosis of prediabetes</w:t>
      </w:r>
      <w:r>
        <w:t>:</w:t>
      </w:r>
    </w:p>
    <w:p w14:paraId="325448AA" w14:textId="7D1A321E" w:rsidR="00AC2C11" w:rsidRDefault="006E540A" w:rsidP="00A95FC0">
      <w:pPr>
        <w:pStyle w:val="ListParagraph"/>
        <w:numPr>
          <w:ilvl w:val="0"/>
          <w:numId w:val="23"/>
        </w:numPr>
        <w:spacing w:before="0"/>
      </w:pPr>
      <w:r>
        <w:t>Your</w:t>
      </w:r>
      <w:r w:rsidR="00AC2C11">
        <w:t xml:space="preserve"> healthcare provider will probably want you to be retested annually. </w:t>
      </w:r>
    </w:p>
    <w:p w14:paraId="4678A0D9" w14:textId="6B06B0DF" w:rsidR="00525D30" w:rsidRDefault="00525D30" w:rsidP="00BC1002">
      <w:pPr>
        <w:pStyle w:val="ListParagraph"/>
        <w:numPr>
          <w:ilvl w:val="0"/>
          <w:numId w:val="23"/>
        </w:numPr>
      </w:pPr>
      <w:r>
        <w:t>You may be asked to implement new h</w:t>
      </w:r>
      <w:r w:rsidRPr="00D65036">
        <w:t>ealthy lifestyle choices</w:t>
      </w:r>
      <w:r w:rsidR="00D65036">
        <w:t xml:space="preserve">, </w:t>
      </w:r>
      <w:r>
        <w:t xml:space="preserve">as these </w:t>
      </w:r>
      <w:r w:rsidRPr="00D65036">
        <w:t>can help you bring your blood sugar level back to normal or at least keep it from rising toward the levels seen in type 2 diabetes.</w:t>
      </w:r>
      <w:r w:rsidRPr="00525D30">
        <w:rPr>
          <w:rStyle w:val="FootnoteReference"/>
        </w:rPr>
        <w:t xml:space="preserve"> </w:t>
      </w:r>
      <w:r>
        <w:rPr>
          <w:rStyle w:val="FootnoteReference"/>
        </w:rPr>
        <w:t>2</w:t>
      </w:r>
    </w:p>
    <w:p w14:paraId="505F5538" w14:textId="628B7ECF" w:rsidR="00525D30" w:rsidRPr="00D65036" w:rsidRDefault="00525D30" w:rsidP="00BC1002">
      <w:pPr>
        <w:pStyle w:val="ListParagraph"/>
        <w:numPr>
          <w:ilvl w:val="0"/>
          <w:numId w:val="23"/>
        </w:numPr>
      </w:pPr>
      <w:r>
        <w:t xml:space="preserve">It is also important to maintain </w:t>
      </w:r>
      <w:r w:rsidRPr="00D65036">
        <w:t>a healthy weight through exercise and healthy eating. Exercising at least 150 minutes a week and losing about 7% of your body weight may prevent or delay type 2 diabetes.</w:t>
      </w:r>
      <w:r w:rsidRPr="00525D30">
        <w:rPr>
          <w:rStyle w:val="FootnoteReference"/>
        </w:rPr>
        <w:t xml:space="preserve"> </w:t>
      </w:r>
      <w:r>
        <w:rPr>
          <w:rStyle w:val="FootnoteReference"/>
        </w:rPr>
        <w:t>2</w:t>
      </w:r>
    </w:p>
    <w:p w14:paraId="5C9607D7" w14:textId="3DFB3EAB" w:rsidR="00BA43DF" w:rsidRDefault="00BA43DF" w:rsidP="00057329">
      <w:r>
        <w:t xml:space="preserve">If you have any questions or are concerned you may be at risk for prediabetes or diabetes, it’s best to talk to your healthcare provider.  </w:t>
      </w:r>
    </w:p>
    <w:p w14:paraId="5C799739" w14:textId="77777777" w:rsidR="00525D30" w:rsidRDefault="00525D30" w:rsidP="002800CB">
      <w:pPr>
        <w:pStyle w:val="Heading1"/>
        <w:rPr>
          <w:ins w:id="2" w:author="Konczynski, Alla" w:date="2021-03-22T14:31:00Z"/>
        </w:rPr>
      </w:pPr>
    </w:p>
    <w:p w14:paraId="37AF6270" w14:textId="77777777" w:rsidR="00525D30" w:rsidRDefault="00525D30" w:rsidP="002800CB">
      <w:pPr>
        <w:pStyle w:val="Heading1"/>
        <w:rPr>
          <w:ins w:id="3" w:author="Konczynski, Alla" w:date="2021-03-22T14:35:00Z"/>
        </w:rPr>
      </w:pPr>
    </w:p>
    <w:p w14:paraId="2A66D697" w14:textId="77777777" w:rsidR="00525D30" w:rsidRDefault="00525D30" w:rsidP="002800CB">
      <w:pPr>
        <w:pStyle w:val="Heading1"/>
        <w:rPr>
          <w:ins w:id="4" w:author="Konczynski, Alla" w:date="2021-03-22T14:35:00Z"/>
        </w:rPr>
      </w:pPr>
    </w:p>
    <w:p w14:paraId="1AC08367" w14:textId="77777777" w:rsidR="00525D30" w:rsidRDefault="00525D30" w:rsidP="002800CB">
      <w:pPr>
        <w:pStyle w:val="Heading1"/>
        <w:rPr>
          <w:ins w:id="5" w:author="Konczynski, Alla" w:date="2021-03-22T14:35:00Z"/>
        </w:rPr>
      </w:pPr>
    </w:p>
    <w:p w14:paraId="3C8F656F" w14:textId="77777777" w:rsidR="00525D30" w:rsidRDefault="00525D30" w:rsidP="002800CB">
      <w:pPr>
        <w:pStyle w:val="Heading1"/>
        <w:rPr>
          <w:ins w:id="6" w:author="Konczynski, Alla" w:date="2021-03-22T14:38:00Z"/>
        </w:rPr>
      </w:pPr>
    </w:p>
    <w:p w14:paraId="188F6A7F" w14:textId="77777777" w:rsidR="00525D30" w:rsidRDefault="00525D30" w:rsidP="002800CB">
      <w:pPr>
        <w:pStyle w:val="Heading1"/>
        <w:rPr>
          <w:ins w:id="7" w:author="Konczynski, Alla" w:date="2021-03-22T14:38:00Z"/>
        </w:rPr>
      </w:pPr>
    </w:p>
    <w:p w14:paraId="6BAE1D2E" w14:textId="77777777" w:rsidR="00525D30" w:rsidRDefault="00525D30" w:rsidP="002800CB">
      <w:pPr>
        <w:pStyle w:val="Heading1"/>
        <w:rPr>
          <w:ins w:id="8" w:author="Konczynski, Alla" w:date="2021-03-22T14:38:00Z"/>
        </w:rPr>
      </w:pPr>
    </w:p>
    <w:p w14:paraId="1AF00EC4" w14:textId="77777777" w:rsidR="00525D30" w:rsidRDefault="00525D30" w:rsidP="002800CB">
      <w:pPr>
        <w:pStyle w:val="Heading1"/>
        <w:rPr>
          <w:ins w:id="9" w:author="Konczynski, Alla" w:date="2021-03-22T14:38:00Z"/>
        </w:rPr>
      </w:pPr>
    </w:p>
    <w:p w14:paraId="34EFB917" w14:textId="38D03169" w:rsidR="002C5442" w:rsidRDefault="002C5442" w:rsidP="002800CB">
      <w:pPr>
        <w:pStyle w:val="Heading1"/>
        <w:rPr>
          <w:ins w:id="10" w:author="Konczynski, Alla" w:date="2021-03-22T15:03:00Z"/>
        </w:rPr>
      </w:pPr>
    </w:p>
    <w:p w14:paraId="62754CDC" w14:textId="77777777" w:rsidR="003000AC" w:rsidRDefault="003000AC" w:rsidP="002800CB">
      <w:pPr>
        <w:pStyle w:val="Heading1"/>
      </w:pPr>
    </w:p>
    <w:p w14:paraId="2E9C2E17" w14:textId="463460E0" w:rsidR="005969EE" w:rsidRPr="00A5051A" w:rsidRDefault="005969EE" w:rsidP="002800CB">
      <w:pPr>
        <w:pStyle w:val="Heading1"/>
      </w:pPr>
      <w:r w:rsidRPr="00A5051A">
        <w:lastRenderedPageBreak/>
        <w:t xml:space="preserve">Week </w:t>
      </w:r>
      <w:r w:rsidR="003C3D40">
        <w:t>4</w:t>
      </w:r>
      <w:r w:rsidRPr="00A5051A">
        <w:t xml:space="preserve"> </w:t>
      </w:r>
    </w:p>
    <w:p w14:paraId="6E429F63" w14:textId="1FFE3083" w:rsidR="00003394" w:rsidRDefault="005969EE" w:rsidP="007F75C5">
      <w:pPr>
        <w:pStyle w:val="Heading2"/>
        <w:rPr>
          <w:rFonts w:eastAsia="Calibri"/>
        </w:rPr>
      </w:pPr>
      <w:r w:rsidRPr="00F33F57">
        <w:t xml:space="preserve">Subject: </w:t>
      </w:r>
      <w:r w:rsidR="00A95FC0">
        <w:rPr>
          <w:rFonts w:eastAsia="Calibri"/>
        </w:rPr>
        <w:t>Managing diabetes s</w:t>
      </w:r>
      <w:r w:rsidR="007F75C5" w:rsidRPr="00F33F57">
        <w:rPr>
          <w:rFonts w:eastAsia="Calibri"/>
        </w:rPr>
        <w:t>uccessfully</w:t>
      </w:r>
    </w:p>
    <w:p w14:paraId="7CE9A510" w14:textId="058DBD59" w:rsidR="00567BB0" w:rsidRDefault="008532F3" w:rsidP="00567BB0">
      <w:r>
        <w:t xml:space="preserve">Diabetes is a chronic disease. </w:t>
      </w:r>
      <w:r w:rsidR="00CE08CC">
        <w:t>I</w:t>
      </w:r>
      <w:r w:rsidR="000F1FDD">
        <w:t>t</w:t>
      </w:r>
      <w:r w:rsidR="00BF6F40">
        <w:t xml:space="preserve"> is a condition you</w:t>
      </w:r>
      <w:r w:rsidR="00284445">
        <w:t xml:space="preserve"> can</w:t>
      </w:r>
      <w:r w:rsidR="00BF6F40">
        <w:t xml:space="preserve"> live with and manage</w:t>
      </w:r>
      <w:r w:rsidR="00284445">
        <w:t xml:space="preserve"> successfully</w:t>
      </w:r>
      <w:r w:rsidR="00BF6F40">
        <w:t>.</w:t>
      </w:r>
      <w:r w:rsidR="00B26ACB" w:rsidRPr="00D65036">
        <w:rPr>
          <w:vertAlign w:val="superscript"/>
        </w:rPr>
        <w:t>1</w:t>
      </w:r>
      <w:r w:rsidR="00BE14BE">
        <w:t xml:space="preserve"> </w:t>
      </w:r>
      <w:r w:rsidR="00BA43DF">
        <w:t>Here</w:t>
      </w:r>
      <w:r w:rsidR="00A95FC0">
        <w:t xml:space="preserve"> </w:t>
      </w:r>
      <w:r w:rsidR="00567BB0">
        <w:t xml:space="preserve">are </w:t>
      </w:r>
      <w:r w:rsidR="00DD106D">
        <w:t>ways to</w:t>
      </w:r>
      <w:r w:rsidR="00567BB0">
        <w:t xml:space="preserve"> </w:t>
      </w:r>
      <w:r w:rsidR="00F102EC">
        <w:t>help</w:t>
      </w:r>
      <w:r w:rsidR="00546A2A">
        <w:t xml:space="preserve"> keep you on track: </w:t>
      </w:r>
    </w:p>
    <w:p w14:paraId="4248C3F6" w14:textId="02A1A180" w:rsidR="00E369D4" w:rsidRDefault="00E369D4" w:rsidP="00E369D4">
      <w:pPr>
        <w:pStyle w:val="ListParagraph"/>
        <w:numPr>
          <w:ilvl w:val="0"/>
          <w:numId w:val="22"/>
        </w:numPr>
      </w:pPr>
      <w:r>
        <w:t xml:space="preserve">There’s no one-size-fits-all diet for </w:t>
      </w:r>
      <w:r w:rsidR="00CA4422">
        <w:t xml:space="preserve">people with </w:t>
      </w:r>
      <w:r>
        <w:t>diabet</w:t>
      </w:r>
      <w:r w:rsidR="00CA4422">
        <w:t>es</w:t>
      </w:r>
      <w:r>
        <w:t xml:space="preserve">. </w:t>
      </w:r>
      <w:r w:rsidR="008C30FB">
        <w:t>With the help of your healthcare provider</w:t>
      </w:r>
      <w:r>
        <w:t>, you’ll discover tremendous flexibility in how and what you eat</w:t>
      </w:r>
      <w:r w:rsidR="000E114B">
        <w:t>.</w:t>
      </w:r>
      <w:r w:rsidR="004D7F60" w:rsidRPr="004D7F60">
        <w:rPr>
          <w:rStyle w:val="FootnoteReference"/>
        </w:rPr>
        <w:t xml:space="preserve"> </w:t>
      </w:r>
      <w:r w:rsidR="004D7F60">
        <w:rPr>
          <w:rStyle w:val="FootnoteReference"/>
        </w:rPr>
        <w:t>1</w:t>
      </w:r>
    </w:p>
    <w:p w14:paraId="15B7EFAC" w14:textId="79F5EA84" w:rsidR="00382487" w:rsidRDefault="00381A22" w:rsidP="00382487">
      <w:pPr>
        <w:pStyle w:val="ListParagraph"/>
        <w:numPr>
          <w:ilvl w:val="0"/>
          <w:numId w:val="22"/>
        </w:numPr>
      </w:pPr>
      <w:r>
        <w:t>Keep</w:t>
      </w:r>
      <w:r w:rsidR="000E114B">
        <w:t>ing</w:t>
      </w:r>
      <w:r w:rsidR="00382487">
        <w:t xml:space="preserve"> your blood glucose</w:t>
      </w:r>
      <w:r w:rsidR="009B6D11">
        <w:t xml:space="preserve"> levels</w:t>
      </w:r>
      <w:r w:rsidR="00382487">
        <w:t xml:space="preserve"> in a healthy range—</w:t>
      </w:r>
      <w:r w:rsidR="00607DCB">
        <w:t>monitoring</w:t>
      </w:r>
      <w:r w:rsidR="00382487">
        <w:t xml:space="preserve"> your numbers</w:t>
      </w:r>
      <w:r w:rsidR="00190210">
        <w:t xml:space="preserve"> as directed by your healthcare professional</w:t>
      </w:r>
      <w:r w:rsidR="004802BC">
        <w:t xml:space="preserve"> and remembering to </w:t>
      </w:r>
      <w:r w:rsidR="005C62D7">
        <w:t xml:space="preserve">take </w:t>
      </w:r>
      <w:r w:rsidR="004802BC">
        <w:t xml:space="preserve">your medications </w:t>
      </w:r>
      <w:r w:rsidR="00382487">
        <w:t>—can help prevent or delay complications.</w:t>
      </w:r>
      <w:r w:rsidR="00651F06" w:rsidRPr="00651F06">
        <w:rPr>
          <w:rStyle w:val="FootnoteReference"/>
        </w:rPr>
        <w:t xml:space="preserve"> </w:t>
      </w:r>
      <w:r w:rsidR="00651F06">
        <w:rPr>
          <w:rStyle w:val="FootnoteReference"/>
        </w:rPr>
        <w:t>1</w:t>
      </w:r>
    </w:p>
    <w:p w14:paraId="21DBC7DA" w14:textId="76F162C5" w:rsidR="002D7779" w:rsidRDefault="001C7495" w:rsidP="00697059">
      <w:pPr>
        <w:pStyle w:val="ListParagraph"/>
        <w:numPr>
          <w:ilvl w:val="0"/>
          <w:numId w:val="22"/>
        </w:numPr>
      </w:pPr>
      <w:r w:rsidRPr="00D65036">
        <w:t>Fitness is another key to managing type 2. And the good news, all you have to do is get moving. The key is to find activities you love and do them as often as you can. No matter how fit you are, a little activity every day can help you put yourself in charge of your life.</w:t>
      </w:r>
      <w:r w:rsidR="00866620" w:rsidRPr="00D65036">
        <w:rPr>
          <w:vertAlign w:val="superscript"/>
        </w:rPr>
        <w:t>1</w:t>
      </w:r>
    </w:p>
    <w:p w14:paraId="0D23CC7D" w14:textId="5EC5FC94" w:rsidR="00C5632A" w:rsidRDefault="00C5632A" w:rsidP="00F02C3A">
      <w:r>
        <w:t xml:space="preserve">Ask your healthcare provider if you should have any additional preventive tests, screenings, </w:t>
      </w:r>
      <w:r w:rsidR="00D65036">
        <w:t>medications,</w:t>
      </w:r>
      <w:r>
        <w:t xml:space="preserve"> or treatments based on your specific circumstances</w:t>
      </w:r>
      <w:r w:rsidR="00E7537A">
        <w:t>.</w:t>
      </w:r>
    </w:p>
    <w:p w14:paraId="008BC3F4" w14:textId="63FFBA51" w:rsidR="005A2B12" w:rsidRDefault="005A2B12" w:rsidP="00697059"/>
    <w:p w14:paraId="649BAB10" w14:textId="61C86327" w:rsidR="00522C1B" w:rsidRDefault="00522C1B" w:rsidP="00697059"/>
    <w:p w14:paraId="5F90BF1C" w14:textId="4F007D3F" w:rsidR="00522C1B" w:rsidRDefault="00522C1B" w:rsidP="00697059"/>
    <w:p w14:paraId="60D1BF30" w14:textId="69A08474" w:rsidR="00522C1B" w:rsidRDefault="00522C1B" w:rsidP="00697059"/>
    <w:p w14:paraId="4E06452F" w14:textId="6198FD41" w:rsidR="00522C1B" w:rsidRDefault="00522C1B" w:rsidP="00697059"/>
    <w:p w14:paraId="45389701" w14:textId="2705ECE3" w:rsidR="00522C1B" w:rsidRDefault="00522C1B" w:rsidP="00697059"/>
    <w:p w14:paraId="295D8D0B" w14:textId="04F8AAE7" w:rsidR="00522C1B" w:rsidRDefault="00522C1B" w:rsidP="00697059"/>
    <w:p w14:paraId="52C11378" w14:textId="5414BB3C" w:rsidR="00522C1B" w:rsidRDefault="00522C1B" w:rsidP="00697059"/>
    <w:p w14:paraId="3A5FC211" w14:textId="06A4D4C8" w:rsidR="00522C1B" w:rsidRDefault="00522C1B" w:rsidP="00697059"/>
    <w:p w14:paraId="7C839E85" w14:textId="6065586A" w:rsidR="00522C1B" w:rsidRDefault="00522C1B" w:rsidP="00697059"/>
    <w:p w14:paraId="2AFDBD57" w14:textId="63557C7C" w:rsidR="00522C1B" w:rsidRDefault="00522C1B" w:rsidP="00697059"/>
    <w:p w14:paraId="61957EA1" w14:textId="3F27E1AC" w:rsidR="00522C1B" w:rsidRDefault="00522C1B" w:rsidP="00697059"/>
    <w:p w14:paraId="78094EA2" w14:textId="181AA42D" w:rsidR="00522C1B" w:rsidRDefault="00522C1B" w:rsidP="00697059"/>
    <w:p w14:paraId="5119079F" w14:textId="48463E38" w:rsidR="00522C1B" w:rsidRDefault="00522C1B" w:rsidP="00697059"/>
    <w:p w14:paraId="49CDD3EB" w14:textId="7847B596" w:rsidR="00522C1B" w:rsidRDefault="00522C1B" w:rsidP="00697059"/>
    <w:p w14:paraId="720E25D0" w14:textId="23CD932D" w:rsidR="00522C1B" w:rsidRDefault="00522C1B" w:rsidP="00697059"/>
    <w:p w14:paraId="2093ED81" w14:textId="4C82CE3C" w:rsidR="00522C1B" w:rsidRPr="003000AC" w:rsidRDefault="00522C1B" w:rsidP="00522C1B">
      <w:pPr>
        <w:pStyle w:val="FootnoteText"/>
        <w:rPr>
          <w:rFonts w:eastAsia="Times New Roman" w:cs="Times New Roman"/>
          <w:sz w:val="18"/>
          <w:szCs w:val="18"/>
        </w:rPr>
      </w:pPr>
      <w:r w:rsidRPr="003000AC">
        <w:rPr>
          <w:rFonts w:eastAsia="Times New Roman" w:cs="Times New Roman"/>
          <w:sz w:val="18"/>
          <w:szCs w:val="18"/>
          <w:vertAlign w:val="superscript"/>
        </w:rPr>
        <w:t>1</w:t>
      </w:r>
      <w:r w:rsidRPr="003000AC">
        <w:rPr>
          <w:rFonts w:eastAsia="Times New Roman" w:cs="Times New Roman"/>
          <w:sz w:val="18"/>
          <w:szCs w:val="18"/>
        </w:rPr>
        <w:t xml:space="preserve"> American Diabetes Association, "Standards of </w:t>
      </w:r>
      <w:proofErr w:type="spellStart"/>
      <w:r w:rsidRPr="003000AC">
        <w:rPr>
          <w:rFonts w:eastAsia="Times New Roman" w:cs="Times New Roman"/>
          <w:sz w:val="18"/>
          <w:szCs w:val="18"/>
        </w:rPr>
        <w:t>Med</w:t>
      </w:r>
      <w:r w:rsidR="00D752EB">
        <w:rPr>
          <w:rFonts w:eastAsia="Times New Roman" w:cs="Times New Roman"/>
          <w:sz w:val="18"/>
          <w:szCs w:val="18"/>
        </w:rPr>
        <w:t>e</w:t>
      </w:r>
      <w:r w:rsidRPr="003000AC">
        <w:rPr>
          <w:rFonts w:eastAsia="Times New Roman" w:cs="Times New Roman"/>
          <w:sz w:val="18"/>
          <w:szCs w:val="18"/>
        </w:rPr>
        <w:t>ical</w:t>
      </w:r>
      <w:proofErr w:type="spellEnd"/>
      <w:r w:rsidRPr="003000AC">
        <w:rPr>
          <w:rFonts w:eastAsia="Times New Roman" w:cs="Times New Roman"/>
          <w:sz w:val="18"/>
          <w:szCs w:val="18"/>
        </w:rPr>
        <w:t xml:space="preserve"> Care in Diabetes - 2020," Diabetes Care, January 2020</w:t>
      </w:r>
    </w:p>
    <w:sectPr w:rsidR="00522C1B" w:rsidRPr="003000AC" w:rsidSect="00D946C0">
      <w:headerReference w:type="default" r:id="rId12"/>
      <w:footerReference w:type="default" r:id="rId13"/>
      <w:footnotePr>
        <w:numRestart w:val="eachPage"/>
      </w:footnotePr>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DD7963" w14:textId="77777777" w:rsidR="000425FF" w:rsidRDefault="000425FF" w:rsidP="00296A6D">
      <w:pPr>
        <w:spacing w:before="0" w:after="0"/>
      </w:pPr>
      <w:r>
        <w:separator/>
      </w:r>
    </w:p>
  </w:endnote>
  <w:endnote w:type="continuationSeparator" w:id="0">
    <w:p w14:paraId="2526414B" w14:textId="77777777" w:rsidR="000425FF" w:rsidRDefault="000425FF" w:rsidP="00296A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E1548" w14:textId="77777777" w:rsidR="0002336F" w:rsidRPr="00864DE1" w:rsidRDefault="0002336F" w:rsidP="00C96489">
    <w:pPr>
      <w:rPr>
        <w:sz w:val="18"/>
      </w:rPr>
    </w:pPr>
    <w:r w:rsidRPr="00864DE1">
      <w:rPr>
        <w:sz w:val="18"/>
      </w:rPr>
      <w:t>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well-documented,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2D9AC3F3" w14:textId="1AC1DA22" w:rsidR="0002336F" w:rsidRPr="00C96489" w:rsidRDefault="00D63914" w:rsidP="00C96489">
    <w:pPr>
      <w:spacing w:before="240"/>
      <w:rPr>
        <w:sz w:val="18"/>
      </w:rPr>
    </w:pPr>
    <w:r>
      <w:rPr>
        <w:sz w:val="18"/>
      </w:rPr>
      <w:t>L0621014113[exp</w:t>
    </w:r>
    <w:proofErr w:type="gramStart"/>
    <w:r>
      <w:rPr>
        <w:sz w:val="18"/>
      </w:rPr>
      <w:t>1122][</w:t>
    </w:r>
    <w:proofErr w:type="gramEnd"/>
    <w:r>
      <w:rPr>
        <w:sz w:val="18"/>
      </w:rPr>
      <w:t xml:space="preserve">All States]  </w:t>
    </w:r>
    <w:r w:rsidR="0002336F" w:rsidRPr="00864DE1">
      <w:rPr>
        <w:sz w:val="18"/>
      </w:rPr>
      <w:t>© 20</w:t>
    </w:r>
    <w:r w:rsidR="00FA7B6D">
      <w:rPr>
        <w:sz w:val="18"/>
      </w:rPr>
      <w:t>2</w:t>
    </w:r>
    <w:r w:rsidR="00D65036">
      <w:rPr>
        <w:sz w:val="18"/>
      </w:rPr>
      <w:t>1</w:t>
    </w:r>
    <w:r w:rsidR="0002336F" w:rsidRPr="00864DE1">
      <w:rPr>
        <w:sz w:val="18"/>
      </w:rPr>
      <w:t xml:space="preserve"> M</w:t>
    </w:r>
    <w:r w:rsidR="00D700F9">
      <w:rPr>
        <w:sz w:val="18"/>
      </w:rPr>
      <w:t>etLife Services and Solutions, LLC</w:t>
    </w:r>
    <w:r w:rsidR="0002336F" w:rsidRPr="00864DE1">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C282FE" w14:textId="77777777" w:rsidR="000425FF" w:rsidRDefault="000425FF" w:rsidP="00296A6D">
      <w:pPr>
        <w:spacing w:before="0" w:after="0"/>
      </w:pPr>
      <w:r>
        <w:separator/>
      </w:r>
    </w:p>
  </w:footnote>
  <w:footnote w:type="continuationSeparator" w:id="0">
    <w:p w14:paraId="1C0F7D6F" w14:textId="77777777" w:rsidR="000425FF" w:rsidRDefault="000425FF" w:rsidP="00296A6D">
      <w:pPr>
        <w:spacing w:before="0" w:after="0"/>
      </w:pPr>
      <w:r>
        <w:continuationSeparator/>
      </w:r>
    </w:p>
  </w:footnote>
  <w:footnote w:id="1">
    <w:p w14:paraId="280D2C6A" w14:textId="15176DE8" w:rsidR="0002336F" w:rsidRPr="002F4E64" w:rsidRDefault="0002336F" w:rsidP="0002336F">
      <w:pPr>
        <w:pStyle w:val="EndnoteText"/>
        <w:rPr>
          <w:sz w:val="18"/>
          <w:szCs w:val="18"/>
        </w:rPr>
      </w:pPr>
      <w:r w:rsidRPr="002F4E64">
        <w:rPr>
          <w:rStyle w:val="FootnoteReference"/>
          <w:sz w:val="18"/>
          <w:szCs w:val="18"/>
        </w:rPr>
        <w:footnoteRef/>
      </w:r>
      <w:r w:rsidRPr="002F4E64">
        <w:rPr>
          <w:sz w:val="18"/>
          <w:szCs w:val="18"/>
        </w:rPr>
        <w:t xml:space="preserve"> World Health Organization, </w:t>
      </w:r>
      <w:r w:rsidRPr="002F4E64">
        <w:rPr>
          <w:rFonts w:eastAsia="Times New Roman" w:cs="Times New Roman"/>
          <w:sz w:val="18"/>
          <w:szCs w:val="18"/>
        </w:rPr>
        <w:t>"</w:t>
      </w:r>
      <w:r w:rsidR="005E2BF2" w:rsidRPr="002F4E64">
        <w:rPr>
          <w:rFonts w:eastAsia="Times New Roman" w:cs="Times New Roman"/>
          <w:sz w:val="18"/>
          <w:szCs w:val="18"/>
        </w:rPr>
        <w:t>Diabetes,” accessed at www.who.org, June 8, 2020</w:t>
      </w:r>
    </w:p>
  </w:footnote>
  <w:footnote w:id="2">
    <w:p w14:paraId="28F89C4C" w14:textId="48CD758C" w:rsidR="0002336F" w:rsidRPr="002F4E64" w:rsidRDefault="0002336F" w:rsidP="0002336F">
      <w:pPr>
        <w:pStyle w:val="EndnoteText"/>
        <w:rPr>
          <w:rFonts w:eastAsia="Times New Roman" w:cs="Times New Roman"/>
          <w:sz w:val="18"/>
          <w:szCs w:val="18"/>
        </w:rPr>
      </w:pPr>
      <w:r w:rsidRPr="002F4E64">
        <w:rPr>
          <w:rStyle w:val="FootnoteReference"/>
          <w:sz w:val="18"/>
          <w:szCs w:val="18"/>
        </w:rPr>
        <w:footnoteRef/>
      </w:r>
      <w:r w:rsidRPr="002F4E64">
        <w:rPr>
          <w:sz w:val="18"/>
          <w:szCs w:val="18"/>
        </w:rPr>
        <w:t xml:space="preserve"> </w:t>
      </w:r>
      <w:r w:rsidR="006D1C21" w:rsidRPr="002F4E64">
        <w:rPr>
          <w:rFonts w:eastAsia="Times New Roman" w:cs="Times New Roman"/>
          <w:sz w:val="18"/>
          <w:szCs w:val="18"/>
        </w:rPr>
        <w:t>https://www.webmd.com/diabetes/guide/understanding-diabetes-symptoms, accessed on March 22, 2021</w:t>
      </w:r>
    </w:p>
    <w:p w14:paraId="0D504366" w14:textId="1C03B46B" w:rsidR="00AA7DF1" w:rsidRPr="002F4E64" w:rsidRDefault="00AA7DF1" w:rsidP="0002336F">
      <w:pPr>
        <w:pStyle w:val="EndnoteText"/>
        <w:rPr>
          <w:sz w:val="18"/>
          <w:szCs w:val="18"/>
        </w:rPr>
      </w:pPr>
      <w:r w:rsidRPr="002F4E64">
        <w:rPr>
          <w:rFonts w:eastAsia="Times New Roman" w:cs="Times New Roman"/>
          <w:sz w:val="18"/>
          <w:szCs w:val="18"/>
          <w:vertAlign w:val="superscript"/>
        </w:rPr>
        <w:t>2</w:t>
      </w:r>
      <w:r w:rsidRPr="002F4E64">
        <w:rPr>
          <w:rFonts w:eastAsia="Times New Roman" w:cs="Times New Roman"/>
          <w:sz w:val="18"/>
          <w:szCs w:val="18"/>
        </w:rPr>
        <w:t xml:space="preserve"> American Diabetes Association, "Standards of Medical Care in Diabetes - 2020," Diabetes Care, January 2020</w:t>
      </w:r>
      <w:del w:id="0" w:author="Konczynski, Alla" w:date="2021-03-22T15:04:00Z">
        <w:r w:rsidRPr="002F4E64" w:rsidDel="002C5442">
          <w:rPr>
            <w:rFonts w:eastAsia="Times New Roman" w:cs="Times New Roman"/>
            <w:sz w:val="18"/>
            <w:szCs w:val="18"/>
          </w:rPr>
          <w:delText xml:space="preserve">. </w:delText>
        </w:r>
      </w:del>
    </w:p>
  </w:footnote>
  <w:footnote w:id="3">
    <w:p w14:paraId="076B5991" w14:textId="2105B568" w:rsidR="00213D69" w:rsidRPr="00DA2AA4" w:rsidRDefault="00AA7DF1" w:rsidP="00213D69">
      <w:pPr>
        <w:pStyle w:val="FootnoteText"/>
        <w:rPr>
          <w:sz w:val="20"/>
          <w:szCs w:val="20"/>
        </w:rPr>
      </w:pPr>
      <w:r w:rsidRPr="002F4E64">
        <w:rPr>
          <w:sz w:val="18"/>
          <w:szCs w:val="18"/>
          <w:vertAlign w:val="superscript"/>
        </w:rPr>
        <w:t xml:space="preserve">3 </w:t>
      </w:r>
      <w:r w:rsidR="006D1C21" w:rsidRPr="002F4E64">
        <w:rPr>
          <w:sz w:val="18"/>
          <w:szCs w:val="18"/>
        </w:rPr>
        <w:t>https://www.diabetes.org/diabetes-risk/prediabetes/myths-about-diabetes, accessed on March 22, 2021</w:t>
      </w:r>
    </w:p>
  </w:footnote>
  <w:footnote w:id="4">
    <w:p w14:paraId="48A7CB8D" w14:textId="77777777" w:rsidR="00F87F01" w:rsidRDefault="00F87F01" w:rsidP="00F87F01">
      <w:pPr>
        <w:pStyle w:val="FootnoteText"/>
        <w:rPr>
          <w:sz w:val="20"/>
          <w:szCs w:val="20"/>
        </w:rPr>
      </w:pPr>
    </w:p>
    <w:p w14:paraId="6838B963" w14:textId="77777777" w:rsidR="00F87F01" w:rsidRPr="003000AC" w:rsidRDefault="00F87F01" w:rsidP="00F87F01">
      <w:pPr>
        <w:pStyle w:val="FootnoteText"/>
        <w:rPr>
          <w:rFonts w:eastAsia="Times New Roman" w:cs="Times New Roman"/>
          <w:sz w:val="18"/>
          <w:szCs w:val="18"/>
        </w:rPr>
      </w:pPr>
      <w:r w:rsidRPr="003000AC">
        <w:rPr>
          <w:rFonts w:eastAsia="Times New Roman" w:cs="Times New Roman"/>
          <w:sz w:val="18"/>
          <w:szCs w:val="18"/>
          <w:vertAlign w:val="superscript"/>
        </w:rPr>
        <w:t>1</w:t>
      </w:r>
      <w:r w:rsidRPr="003000AC">
        <w:rPr>
          <w:rFonts w:eastAsia="Times New Roman" w:cs="Times New Roman"/>
          <w:sz w:val="18"/>
          <w:szCs w:val="18"/>
        </w:rPr>
        <w:t xml:space="preserve"> American Diabetes Association, "Standards of Medical Care in Diabetes - 2020," Diabetes Care, January 2020</w:t>
      </w:r>
    </w:p>
    <w:p w14:paraId="632CEAA5" w14:textId="08972323" w:rsidR="00F87F01" w:rsidRPr="00D65036" w:rsidRDefault="00F87F01" w:rsidP="00F87F01">
      <w:pPr>
        <w:pStyle w:val="FootnoteText"/>
        <w:rPr>
          <w:sz w:val="20"/>
          <w:szCs w:val="20"/>
        </w:rPr>
      </w:pPr>
      <w:r w:rsidRPr="003000AC">
        <w:rPr>
          <w:rFonts w:eastAsia="Times New Roman" w:cs="Times New Roman"/>
          <w:sz w:val="18"/>
          <w:szCs w:val="18"/>
          <w:vertAlign w:val="superscript"/>
        </w:rPr>
        <w:t xml:space="preserve">2 </w:t>
      </w:r>
      <w:r w:rsidR="00525D30" w:rsidRPr="003000AC">
        <w:rPr>
          <w:sz w:val="18"/>
          <w:szCs w:val="18"/>
        </w:rPr>
        <w:t>https://www.mayoclinic.org/diseases-conditions/diabetes/symptoms-causes/syc-20371444</w:t>
      </w:r>
      <w:r w:rsidR="00525D30" w:rsidRPr="003000AC">
        <w:rPr>
          <w:rFonts w:eastAsia="Times New Roman" w:cs="Times New Roman"/>
          <w:sz w:val="18"/>
          <w:szCs w:val="18"/>
        </w:rPr>
        <w:t>, accessed on March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33626" w14:textId="7C2E10C7" w:rsidR="0002336F" w:rsidRPr="008604F3" w:rsidRDefault="0002336F" w:rsidP="00C96489">
    <w:pPr>
      <w:spacing w:before="0" w:after="0"/>
      <w:rPr>
        <w:b/>
        <w:lang w:val="en"/>
      </w:rPr>
    </w:pPr>
    <w:r>
      <w:rPr>
        <w:b/>
        <w:lang w:val="en"/>
      </w:rPr>
      <w:t xml:space="preserve">Diabetes Email Campaign </w:t>
    </w:r>
  </w:p>
  <w:p w14:paraId="26D925C0" w14:textId="5C21BAED" w:rsidR="0002336F" w:rsidRPr="00C96489" w:rsidRDefault="0002336F" w:rsidP="00C96489">
    <w:pPr>
      <w:spacing w:before="0" w:after="0"/>
      <w:rPr>
        <w:b/>
        <w:lang w:val="en"/>
      </w:rPr>
    </w:pPr>
    <w:r w:rsidRPr="008604F3">
      <w:rPr>
        <w:b/>
        <w:lang w:val="en"/>
      </w:rPr>
      <w:t>D</w:t>
    </w:r>
    <w:r>
      <w:rPr>
        <w:b/>
        <w:lang w:val="en"/>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61B89"/>
    <w:multiLevelType w:val="hybridMultilevel"/>
    <w:tmpl w:val="2A741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627E2"/>
    <w:multiLevelType w:val="multilevel"/>
    <w:tmpl w:val="8FE24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42833"/>
    <w:multiLevelType w:val="hybridMultilevel"/>
    <w:tmpl w:val="C6BCB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52DB"/>
    <w:multiLevelType w:val="hybridMultilevel"/>
    <w:tmpl w:val="6432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14200"/>
    <w:multiLevelType w:val="hybridMultilevel"/>
    <w:tmpl w:val="848C7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DF3BC1"/>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0E15D5"/>
    <w:multiLevelType w:val="hybridMultilevel"/>
    <w:tmpl w:val="9746CC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B2468E"/>
    <w:multiLevelType w:val="hybridMultilevel"/>
    <w:tmpl w:val="E0941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F03114"/>
    <w:multiLevelType w:val="hybridMultilevel"/>
    <w:tmpl w:val="F82C4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C313EF"/>
    <w:multiLevelType w:val="hybridMultilevel"/>
    <w:tmpl w:val="C498B5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15:restartNumberingAfterBreak="0">
    <w:nsid w:val="36BC05A3"/>
    <w:multiLevelType w:val="hybridMultilevel"/>
    <w:tmpl w:val="E0E09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F47535"/>
    <w:multiLevelType w:val="hybridMultilevel"/>
    <w:tmpl w:val="96A83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3E7855"/>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F2DAE"/>
    <w:multiLevelType w:val="hybridMultilevel"/>
    <w:tmpl w:val="6FB6F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B60E6"/>
    <w:multiLevelType w:val="hybridMultilevel"/>
    <w:tmpl w:val="3FC8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C06B5"/>
    <w:multiLevelType w:val="hybridMultilevel"/>
    <w:tmpl w:val="066E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E13A03"/>
    <w:multiLevelType w:val="hybridMultilevel"/>
    <w:tmpl w:val="8F2AA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B650AC"/>
    <w:multiLevelType w:val="hybridMultilevel"/>
    <w:tmpl w:val="44C6C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51B5A"/>
    <w:multiLevelType w:val="hybridMultilevel"/>
    <w:tmpl w:val="FE00C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406041"/>
    <w:multiLevelType w:val="hybridMultilevel"/>
    <w:tmpl w:val="C64A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BD18C7"/>
    <w:multiLevelType w:val="hybridMultilevel"/>
    <w:tmpl w:val="8B2ED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3D3961"/>
    <w:multiLevelType w:val="hybridMultilevel"/>
    <w:tmpl w:val="1166C1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D3570F"/>
    <w:multiLevelType w:val="hybridMultilevel"/>
    <w:tmpl w:val="2028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FB4AFD"/>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8"/>
  </w:num>
  <w:num w:numId="4">
    <w:abstractNumId w:val="16"/>
  </w:num>
  <w:num w:numId="5">
    <w:abstractNumId w:val="7"/>
  </w:num>
  <w:num w:numId="6">
    <w:abstractNumId w:val="14"/>
  </w:num>
  <w:num w:numId="7">
    <w:abstractNumId w:val="5"/>
  </w:num>
  <w:num w:numId="8">
    <w:abstractNumId w:val="2"/>
  </w:num>
  <w:num w:numId="9">
    <w:abstractNumId w:val="12"/>
  </w:num>
  <w:num w:numId="10">
    <w:abstractNumId w:val="23"/>
  </w:num>
  <w:num w:numId="11">
    <w:abstractNumId w:val="8"/>
  </w:num>
  <w:num w:numId="12">
    <w:abstractNumId w:val="4"/>
  </w:num>
  <w:num w:numId="13">
    <w:abstractNumId w:val="20"/>
  </w:num>
  <w:num w:numId="14">
    <w:abstractNumId w:val="0"/>
  </w:num>
  <w:num w:numId="15">
    <w:abstractNumId w:val="21"/>
  </w:num>
  <w:num w:numId="16">
    <w:abstractNumId w:val="1"/>
  </w:num>
  <w:num w:numId="17">
    <w:abstractNumId w:val="6"/>
  </w:num>
  <w:num w:numId="18">
    <w:abstractNumId w:val="3"/>
  </w:num>
  <w:num w:numId="19">
    <w:abstractNumId w:val="13"/>
  </w:num>
  <w:num w:numId="20">
    <w:abstractNumId w:val="22"/>
  </w:num>
  <w:num w:numId="21">
    <w:abstractNumId w:val="11"/>
  </w:num>
  <w:num w:numId="22">
    <w:abstractNumId w:val="19"/>
  </w:num>
  <w:num w:numId="23">
    <w:abstractNumId w:val="10"/>
  </w:num>
  <w:num w:numId="24">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nczynski, Alla">
    <w15:presenceInfo w15:providerId="AD" w15:userId="S::akonczynski@metlife.com::00b6657f-72ac-498a-8d65-73ea5b56d6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sDel="0"/>
  <w:defaultTabStop w:val="720"/>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BE9"/>
    <w:rsid w:val="00001D95"/>
    <w:rsid w:val="00001E57"/>
    <w:rsid w:val="00003394"/>
    <w:rsid w:val="0000657F"/>
    <w:rsid w:val="0001006B"/>
    <w:rsid w:val="0001090B"/>
    <w:rsid w:val="00011477"/>
    <w:rsid w:val="00011A38"/>
    <w:rsid w:val="0001735C"/>
    <w:rsid w:val="000202D1"/>
    <w:rsid w:val="00020308"/>
    <w:rsid w:val="00020C9F"/>
    <w:rsid w:val="0002336F"/>
    <w:rsid w:val="000247F3"/>
    <w:rsid w:val="00025EE2"/>
    <w:rsid w:val="00027B49"/>
    <w:rsid w:val="00034BD8"/>
    <w:rsid w:val="00036678"/>
    <w:rsid w:val="000425FF"/>
    <w:rsid w:val="00042DD3"/>
    <w:rsid w:val="00042E06"/>
    <w:rsid w:val="000466FD"/>
    <w:rsid w:val="00046C02"/>
    <w:rsid w:val="00051766"/>
    <w:rsid w:val="000541EA"/>
    <w:rsid w:val="00054EA0"/>
    <w:rsid w:val="000555C3"/>
    <w:rsid w:val="00057329"/>
    <w:rsid w:val="000606A2"/>
    <w:rsid w:val="000632B5"/>
    <w:rsid w:val="000650A2"/>
    <w:rsid w:val="0006650B"/>
    <w:rsid w:val="000724D7"/>
    <w:rsid w:val="00073EF8"/>
    <w:rsid w:val="00077ED9"/>
    <w:rsid w:val="000847E0"/>
    <w:rsid w:val="00085A30"/>
    <w:rsid w:val="00086658"/>
    <w:rsid w:val="00086D09"/>
    <w:rsid w:val="00087382"/>
    <w:rsid w:val="000923B5"/>
    <w:rsid w:val="00094D69"/>
    <w:rsid w:val="0009511C"/>
    <w:rsid w:val="00095949"/>
    <w:rsid w:val="00095C53"/>
    <w:rsid w:val="00096BFF"/>
    <w:rsid w:val="00097404"/>
    <w:rsid w:val="000A2B82"/>
    <w:rsid w:val="000A351E"/>
    <w:rsid w:val="000A3B64"/>
    <w:rsid w:val="000A4C15"/>
    <w:rsid w:val="000A5DE2"/>
    <w:rsid w:val="000A67C9"/>
    <w:rsid w:val="000B02CC"/>
    <w:rsid w:val="000B18FA"/>
    <w:rsid w:val="000B2607"/>
    <w:rsid w:val="000B3C85"/>
    <w:rsid w:val="000B6D2A"/>
    <w:rsid w:val="000B7E10"/>
    <w:rsid w:val="000C206C"/>
    <w:rsid w:val="000C3F80"/>
    <w:rsid w:val="000D0874"/>
    <w:rsid w:val="000D477D"/>
    <w:rsid w:val="000D6B88"/>
    <w:rsid w:val="000D7B7B"/>
    <w:rsid w:val="000E1148"/>
    <w:rsid w:val="000E114B"/>
    <w:rsid w:val="000E2089"/>
    <w:rsid w:val="000E2F03"/>
    <w:rsid w:val="000F0F3F"/>
    <w:rsid w:val="000F11A2"/>
    <w:rsid w:val="000F1677"/>
    <w:rsid w:val="000F1921"/>
    <w:rsid w:val="000F1FDD"/>
    <w:rsid w:val="000F27C1"/>
    <w:rsid w:val="000F2D84"/>
    <w:rsid w:val="000F4CE3"/>
    <w:rsid w:val="00101BA4"/>
    <w:rsid w:val="001036F3"/>
    <w:rsid w:val="00107A59"/>
    <w:rsid w:val="00110448"/>
    <w:rsid w:val="00115D8F"/>
    <w:rsid w:val="00122692"/>
    <w:rsid w:val="001246FE"/>
    <w:rsid w:val="0012527D"/>
    <w:rsid w:val="00125F8F"/>
    <w:rsid w:val="0012637A"/>
    <w:rsid w:val="001264DB"/>
    <w:rsid w:val="00127B99"/>
    <w:rsid w:val="001307AC"/>
    <w:rsid w:val="00133112"/>
    <w:rsid w:val="001337A8"/>
    <w:rsid w:val="00134944"/>
    <w:rsid w:val="001357BE"/>
    <w:rsid w:val="001366AB"/>
    <w:rsid w:val="00142293"/>
    <w:rsid w:val="001505CE"/>
    <w:rsid w:val="00150680"/>
    <w:rsid w:val="00151322"/>
    <w:rsid w:val="001523CC"/>
    <w:rsid w:val="0015270B"/>
    <w:rsid w:val="0015357A"/>
    <w:rsid w:val="00153B61"/>
    <w:rsid w:val="00155581"/>
    <w:rsid w:val="00156A68"/>
    <w:rsid w:val="00157D01"/>
    <w:rsid w:val="001636A8"/>
    <w:rsid w:val="00163BC6"/>
    <w:rsid w:val="00165989"/>
    <w:rsid w:val="00165A8C"/>
    <w:rsid w:val="0016604A"/>
    <w:rsid w:val="00171959"/>
    <w:rsid w:val="00172F90"/>
    <w:rsid w:val="0017300B"/>
    <w:rsid w:val="00175902"/>
    <w:rsid w:val="00177A1C"/>
    <w:rsid w:val="00185ADF"/>
    <w:rsid w:val="00185E4E"/>
    <w:rsid w:val="00186B03"/>
    <w:rsid w:val="00190210"/>
    <w:rsid w:val="001926AB"/>
    <w:rsid w:val="001947D2"/>
    <w:rsid w:val="001947F4"/>
    <w:rsid w:val="00196DA0"/>
    <w:rsid w:val="001A0DFC"/>
    <w:rsid w:val="001A1B24"/>
    <w:rsid w:val="001A24C1"/>
    <w:rsid w:val="001A292A"/>
    <w:rsid w:val="001A42E9"/>
    <w:rsid w:val="001A4568"/>
    <w:rsid w:val="001A5D58"/>
    <w:rsid w:val="001B25E0"/>
    <w:rsid w:val="001C1004"/>
    <w:rsid w:val="001C2F53"/>
    <w:rsid w:val="001C6B66"/>
    <w:rsid w:val="001C7085"/>
    <w:rsid w:val="001C7495"/>
    <w:rsid w:val="001D38BE"/>
    <w:rsid w:val="001D5BC1"/>
    <w:rsid w:val="001E0DF3"/>
    <w:rsid w:val="001E466F"/>
    <w:rsid w:val="001E4F80"/>
    <w:rsid w:val="001E5269"/>
    <w:rsid w:val="001E5C84"/>
    <w:rsid w:val="001F0659"/>
    <w:rsid w:val="001F0D50"/>
    <w:rsid w:val="001F3FD7"/>
    <w:rsid w:val="001F5FBE"/>
    <w:rsid w:val="001F65CA"/>
    <w:rsid w:val="001F6BB1"/>
    <w:rsid w:val="00200970"/>
    <w:rsid w:val="002050DF"/>
    <w:rsid w:val="00205280"/>
    <w:rsid w:val="00206A84"/>
    <w:rsid w:val="00206D90"/>
    <w:rsid w:val="002074DD"/>
    <w:rsid w:val="00207B81"/>
    <w:rsid w:val="00211346"/>
    <w:rsid w:val="002136E2"/>
    <w:rsid w:val="00213D69"/>
    <w:rsid w:val="00213E57"/>
    <w:rsid w:val="00215B44"/>
    <w:rsid w:val="00221025"/>
    <w:rsid w:val="00221AC7"/>
    <w:rsid w:val="00231399"/>
    <w:rsid w:val="00231EAD"/>
    <w:rsid w:val="0023468F"/>
    <w:rsid w:val="002351A6"/>
    <w:rsid w:val="00235942"/>
    <w:rsid w:val="00244B1E"/>
    <w:rsid w:val="00245D21"/>
    <w:rsid w:val="00250DF4"/>
    <w:rsid w:val="00253394"/>
    <w:rsid w:val="00255D75"/>
    <w:rsid w:val="002568D1"/>
    <w:rsid w:val="00256C4A"/>
    <w:rsid w:val="0026149B"/>
    <w:rsid w:val="00262F3C"/>
    <w:rsid w:val="00264E59"/>
    <w:rsid w:val="0026539B"/>
    <w:rsid w:val="002653AC"/>
    <w:rsid w:val="00270219"/>
    <w:rsid w:val="0027450B"/>
    <w:rsid w:val="00275702"/>
    <w:rsid w:val="00276954"/>
    <w:rsid w:val="00277167"/>
    <w:rsid w:val="002775C7"/>
    <w:rsid w:val="002800CB"/>
    <w:rsid w:val="00282EA4"/>
    <w:rsid w:val="00284445"/>
    <w:rsid w:val="00285921"/>
    <w:rsid w:val="00285AF2"/>
    <w:rsid w:val="00287AF5"/>
    <w:rsid w:val="00287E22"/>
    <w:rsid w:val="0029000C"/>
    <w:rsid w:val="002920DB"/>
    <w:rsid w:val="0029474D"/>
    <w:rsid w:val="00294A9A"/>
    <w:rsid w:val="002953D8"/>
    <w:rsid w:val="00295ABE"/>
    <w:rsid w:val="00296A6D"/>
    <w:rsid w:val="0029775F"/>
    <w:rsid w:val="00297B43"/>
    <w:rsid w:val="002A13B8"/>
    <w:rsid w:val="002A2A62"/>
    <w:rsid w:val="002B1AB5"/>
    <w:rsid w:val="002B52F6"/>
    <w:rsid w:val="002B6DD5"/>
    <w:rsid w:val="002B7AC6"/>
    <w:rsid w:val="002C026C"/>
    <w:rsid w:val="002C1372"/>
    <w:rsid w:val="002C1AE0"/>
    <w:rsid w:val="002C4EC6"/>
    <w:rsid w:val="002C5442"/>
    <w:rsid w:val="002C616D"/>
    <w:rsid w:val="002C6537"/>
    <w:rsid w:val="002C663F"/>
    <w:rsid w:val="002C69C4"/>
    <w:rsid w:val="002D3DEA"/>
    <w:rsid w:val="002D7779"/>
    <w:rsid w:val="002E18EE"/>
    <w:rsid w:val="002E247D"/>
    <w:rsid w:val="002E33F2"/>
    <w:rsid w:val="002E5A89"/>
    <w:rsid w:val="002F141F"/>
    <w:rsid w:val="002F3B06"/>
    <w:rsid w:val="002F4E64"/>
    <w:rsid w:val="002F552F"/>
    <w:rsid w:val="002F6E36"/>
    <w:rsid w:val="00300058"/>
    <w:rsid w:val="003000AC"/>
    <w:rsid w:val="003062D2"/>
    <w:rsid w:val="0031557A"/>
    <w:rsid w:val="00315610"/>
    <w:rsid w:val="003169A5"/>
    <w:rsid w:val="00316F04"/>
    <w:rsid w:val="003202FA"/>
    <w:rsid w:val="0032279F"/>
    <w:rsid w:val="0032455E"/>
    <w:rsid w:val="0032460E"/>
    <w:rsid w:val="003251EE"/>
    <w:rsid w:val="003254EC"/>
    <w:rsid w:val="00326E6B"/>
    <w:rsid w:val="00331BAE"/>
    <w:rsid w:val="00333F40"/>
    <w:rsid w:val="00341BFB"/>
    <w:rsid w:val="00342370"/>
    <w:rsid w:val="00342E81"/>
    <w:rsid w:val="003435FE"/>
    <w:rsid w:val="0034446E"/>
    <w:rsid w:val="00345F6B"/>
    <w:rsid w:val="00346A0E"/>
    <w:rsid w:val="003472B2"/>
    <w:rsid w:val="003519FC"/>
    <w:rsid w:val="00355CB1"/>
    <w:rsid w:val="00361110"/>
    <w:rsid w:val="00361CDD"/>
    <w:rsid w:val="00362EF3"/>
    <w:rsid w:val="0037026B"/>
    <w:rsid w:val="003707DF"/>
    <w:rsid w:val="003721EE"/>
    <w:rsid w:val="00372857"/>
    <w:rsid w:val="00374B03"/>
    <w:rsid w:val="00376BDC"/>
    <w:rsid w:val="00377A2F"/>
    <w:rsid w:val="0038036A"/>
    <w:rsid w:val="00380FA0"/>
    <w:rsid w:val="0038145B"/>
    <w:rsid w:val="00381A22"/>
    <w:rsid w:val="00382487"/>
    <w:rsid w:val="003826E0"/>
    <w:rsid w:val="003828DC"/>
    <w:rsid w:val="00387006"/>
    <w:rsid w:val="00390449"/>
    <w:rsid w:val="00391DEC"/>
    <w:rsid w:val="00392918"/>
    <w:rsid w:val="0039311E"/>
    <w:rsid w:val="003953DE"/>
    <w:rsid w:val="0039574A"/>
    <w:rsid w:val="003959B6"/>
    <w:rsid w:val="00395C06"/>
    <w:rsid w:val="003A0BAA"/>
    <w:rsid w:val="003A0C60"/>
    <w:rsid w:val="003A1C06"/>
    <w:rsid w:val="003A5DE4"/>
    <w:rsid w:val="003A5E0B"/>
    <w:rsid w:val="003A68DD"/>
    <w:rsid w:val="003B31FC"/>
    <w:rsid w:val="003B3684"/>
    <w:rsid w:val="003B3917"/>
    <w:rsid w:val="003B3EAC"/>
    <w:rsid w:val="003B6771"/>
    <w:rsid w:val="003B771A"/>
    <w:rsid w:val="003C0F21"/>
    <w:rsid w:val="003C1BA9"/>
    <w:rsid w:val="003C1D95"/>
    <w:rsid w:val="003C3D40"/>
    <w:rsid w:val="003C51F8"/>
    <w:rsid w:val="003C54B6"/>
    <w:rsid w:val="003C5EB4"/>
    <w:rsid w:val="003C64A9"/>
    <w:rsid w:val="003C69EF"/>
    <w:rsid w:val="003D293F"/>
    <w:rsid w:val="003D460D"/>
    <w:rsid w:val="003D48E9"/>
    <w:rsid w:val="003D4FDD"/>
    <w:rsid w:val="003D5A7B"/>
    <w:rsid w:val="003D7C0C"/>
    <w:rsid w:val="003E2077"/>
    <w:rsid w:val="003E478A"/>
    <w:rsid w:val="003E50CA"/>
    <w:rsid w:val="003E537D"/>
    <w:rsid w:val="003E5E09"/>
    <w:rsid w:val="003E7532"/>
    <w:rsid w:val="003F0922"/>
    <w:rsid w:val="003F14C1"/>
    <w:rsid w:val="0040488C"/>
    <w:rsid w:val="0040685D"/>
    <w:rsid w:val="00407D84"/>
    <w:rsid w:val="00412E3C"/>
    <w:rsid w:val="004132B0"/>
    <w:rsid w:val="00414877"/>
    <w:rsid w:val="00415056"/>
    <w:rsid w:val="004152F8"/>
    <w:rsid w:val="004160B3"/>
    <w:rsid w:val="00420147"/>
    <w:rsid w:val="004205DF"/>
    <w:rsid w:val="004214C9"/>
    <w:rsid w:val="0042332A"/>
    <w:rsid w:val="00423D24"/>
    <w:rsid w:val="00424943"/>
    <w:rsid w:val="00425C24"/>
    <w:rsid w:val="0042645E"/>
    <w:rsid w:val="00426E7A"/>
    <w:rsid w:val="00427E3F"/>
    <w:rsid w:val="00430AC8"/>
    <w:rsid w:val="0043214C"/>
    <w:rsid w:val="0043523D"/>
    <w:rsid w:val="00450939"/>
    <w:rsid w:val="004521BD"/>
    <w:rsid w:val="0045332E"/>
    <w:rsid w:val="0045335E"/>
    <w:rsid w:val="00454547"/>
    <w:rsid w:val="0045565A"/>
    <w:rsid w:val="004567A0"/>
    <w:rsid w:val="00456C59"/>
    <w:rsid w:val="004574F2"/>
    <w:rsid w:val="004576B7"/>
    <w:rsid w:val="00461549"/>
    <w:rsid w:val="00463291"/>
    <w:rsid w:val="00463353"/>
    <w:rsid w:val="004650D0"/>
    <w:rsid w:val="004658E6"/>
    <w:rsid w:val="0046636E"/>
    <w:rsid w:val="00471412"/>
    <w:rsid w:val="00473909"/>
    <w:rsid w:val="004749FC"/>
    <w:rsid w:val="004757AE"/>
    <w:rsid w:val="004765A9"/>
    <w:rsid w:val="004802BC"/>
    <w:rsid w:val="00482F81"/>
    <w:rsid w:val="00485200"/>
    <w:rsid w:val="0048623A"/>
    <w:rsid w:val="004868C5"/>
    <w:rsid w:val="004911E3"/>
    <w:rsid w:val="00493496"/>
    <w:rsid w:val="00494342"/>
    <w:rsid w:val="00495AC5"/>
    <w:rsid w:val="004977EA"/>
    <w:rsid w:val="004978F1"/>
    <w:rsid w:val="004A7232"/>
    <w:rsid w:val="004A73AD"/>
    <w:rsid w:val="004B15D5"/>
    <w:rsid w:val="004B1BBC"/>
    <w:rsid w:val="004B1E6E"/>
    <w:rsid w:val="004B3165"/>
    <w:rsid w:val="004B39FC"/>
    <w:rsid w:val="004B3D87"/>
    <w:rsid w:val="004B6081"/>
    <w:rsid w:val="004B6E50"/>
    <w:rsid w:val="004B7AE2"/>
    <w:rsid w:val="004C00C4"/>
    <w:rsid w:val="004C017A"/>
    <w:rsid w:val="004C31C0"/>
    <w:rsid w:val="004C4A7A"/>
    <w:rsid w:val="004C4D26"/>
    <w:rsid w:val="004C7758"/>
    <w:rsid w:val="004C7E5F"/>
    <w:rsid w:val="004D0517"/>
    <w:rsid w:val="004D2CF6"/>
    <w:rsid w:val="004D3074"/>
    <w:rsid w:val="004D48FC"/>
    <w:rsid w:val="004D53CC"/>
    <w:rsid w:val="004D691A"/>
    <w:rsid w:val="004D693A"/>
    <w:rsid w:val="004D7F60"/>
    <w:rsid w:val="004E60CF"/>
    <w:rsid w:val="004E6452"/>
    <w:rsid w:val="004E6A8A"/>
    <w:rsid w:val="004E7929"/>
    <w:rsid w:val="004F3ED7"/>
    <w:rsid w:val="004F3FE1"/>
    <w:rsid w:val="004F4C86"/>
    <w:rsid w:val="004F4D50"/>
    <w:rsid w:val="004F5ADB"/>
    <w:rsid w:val="004F6952"/>
    <w:rsid w:val="004F717F"/>
    <w:rsid w:val="00503F8A"/>
    <w:rsid w:val="0050403B"/>
    <w:rsid w:val="00506332"/>
    <w:rsid w:val="00507A77"/>
    <w:rsid w:val="00511E1D"/>
    <w:rsid w:val="00511FAD"/>
    <w:rsid w:val="0051422F"/>
    <w:rsid w:val="00514542"/>
    <w:rsid w:val="00516DD3"/>
    <w:rsid w:val="00517631"/>
    <w:rsid w:val="00517789"/>
    <w:rsid w:val="00522C1B"/>
    <w:rsid w:val="005239E8"/>
    <w:rsid w:val="00523C61"/>
    <w:rsid w:val="00524F66"/>
    <w:rsid w:val="00525721"/>
    <w:rsid w:val="00525D30"/>
    <w:rsid w:val="00525E80"/>
    <w:rsid w:val="005261E8"/>
    <w:rsid w:val="00527DEE"/>
    <w:rsid w:val="00531272"/>
    <w:rsid w:val="0053147A"/>
    <w:rsid w:val="00533DD7"/>
    <w:rsid w:val="00536832"/>
    <w:rsid w:val="00536D23"/>
    <w:rsid w:val="00540295"/>
    <w:rsid w:val="00546A2A"/>
    <w:rsid w:val="00550696"/>
    <w:rsid w:val="00551E3F"/>
    <w:rsid w:val="00551EFC"/>
    <w:rsid w:val="005529D9"/>
    <w:rsid w:val="00552E4F"/>
    <w:rsid w:val="00553B0C"/>
    <w:rsid w:val="00554AE5"/>
    <w:rsid w:val="005552A2"/>
    <w:rsid w:val="0055564E"/>
    <w:rsid w:val="00564794"/>
    <w:rsid w:val="00567BB0"/>
    <w:rsid w:val="00567FE8"/>
    <w:rsid w:val="005702C1"/>
    <w:rsid w:val="005710BC"/>
    <w:rsid w:val="0057185A"/>
    <w:rsid w:val="005727C8"/>
    <w:rsid w:val="00573E36"/>
    <w:rsid w:val="00576A51"/>
    <w:rsid w:val="0058029F"/>
    <w:rsid w:val="005802E2"/>
    <w:rsid w:val="00582610"/>
    <w:rsid w:val="0058581F"/>
    <w:rsid w:val="00586A2D"/>
    <w:rsid w:val="005872A2"/>
    <w:rsid w:val="00590027"/>
    <w:rsid w:val="00590253"/>
    <w:rsid w:val="00591FC9"/>
    <w:rsid w:val="0059294D"/>
    <w:rsid w:val="00595574"/>
    <w:rsid w:val="00595A98"/>
    <w:rsid w:val="005960FC"/>
    <w:rsid w:val="005963EB"/>
    <w:rsid w:val="00596484"/>
    <w:rsid w:val="005969EE"/>
    <w:rsid w:val="00597036"/>
    <w:rsid w:val="00597362"/>
    <w:rsid w:val="005A082E"/>
    <w:rsid w:val="005A2694"/>
    <w:rsid w:val="005A2B12"/>
    <w:rsid w:val="005A4BDA"/>
    <w:rsid w:val="005A7C49"/>
    <w:rsid w:val="005B453C"/>
    <w:rsid w:val="005B5295"/>
    <w:rsid w:val="005C0769"/>
    <w:rsid w:val="005C1B26"/>
    <w:rsid w:val="005C222C"/>
    <w:rsid w:val="005C22DA"/>
    <w:rsid w:val="005C50A5"/>
    <w:rsid w:val="005C62D7"/>
    <w:rsid w:val="005C7261"/>
    <w:rsid w:val="005D0752"/>
    <w:rsid w:val="005D076A"/>
    <w:rsid w:val="005D667A"/>
    <w:rsid w:val="005E1C14"/>
    <w:rsid w:val="005E1D9D"/>
    <w:rsid w:val="005E2B5F"/>
    <w:rsid w:val="005E2BF2"/>
    <w:rsid w:val="005E54FE"/>
    <w:rsid w:val="005E64CF"/>
    <w:rsid w:val="005E7352"/>
    <w:rsid w:val="005E7585"/>
    <w:rsid w:val="005F24F7"/>
    <w:rsid w:val="005F2EA5"/>
    <w:rsid w:val="005F3A53"/>
    <w:rsid w:val="005F7378"/>
    <w:rsid w:val="00605CEA"/>
    <w:rsid w:val="00606931"/>
    <w:rsid w:val="00607DCB"/>
    <w:rsid w:val="0061001C"/>
    <w:rsid w:val="00611A77"/>
    <w:rsid w:val="00616A70"/>
    <w:rsid w:val="00617EFB"/>
    <w:rsid w:val="0062028A"/>
    <w:rsid w:val="00620C49"/>
    <w:rsid w:val="00625E09"/>
    <w:rsid w:val="00630D0F"/>
    <w:rsid w:val="0063318C"/>
    <w:rsid w:val="00634769"/>
    <w:rsid w:val="00634C97"/>
    <w:rsid w:val="00642A6F"/>
    <w:rsid w:val="0064458C"/>
    <w:rsid w:val="00651F06"/>
    <w:rsid w:val="00652FD6"/>
    <w:rsid w:val="00655A7D"/>
    <w:rsid w:val="0066188D"/>
    <w:rsid w:val="00662F8B"/>
    <w:rsid w:val="0066398B"/>
    <w:rsid w:val="00665FF3"/>
    <w:rsid w:val="00667390"/>
    <w:rsid w:val="0067056C"/>
    <w:rsid w:val="00671526"/>
    <w:rsid w:val="00675C5D"/>
    <w:rsid w:val="00676014"/>
    <w:rsid w:val="0067792C"/>
    <w:rsid w:val="006811AB"/>
    <w:rsid w:val="0068134C"/>
    <w:rsid w:val="00685674"/>
    <w:rsid w:val="006876F3"/>
    <w:rsid w:val="006922AD"/>
    <w:rsid w:val="0069371A"/>
    <w:rsid w:val="0069505E"/>
    <w:rsid w:val="0069531D"/>
    <w:rsid w:val="00695F4C"/>
    <w:rsid w:val="00697059"/>
    <w:rsid w:val="006A0021"/>
    <w:rsid w:val="006A050B"/>
    <w:rsid w:val="006A07DB"/>
    <w:rsid w:val="006A6377"/>
    <w:rsid w:val="006B06FF"/>
    <w:rsid w:val="006B0C71"/>
    <w:rsid w:val="006B138F"/>
    <w:rsid w:val="006C057F"/>
    <w:rsid w:val="006C0F91"/>
    <w:rsid w:val="006C24F2"/>
    <w:rsid w:val="006C2FC5"/>
    <w:rsid w:val="006C3B8B"/>
    <w:rsid w:val="006C3EBB"/>
    <w:rsid w:val="006C74C2"/>
    <w:rsid w:val="006C79C0"/>
    <w:rsid w:val="006D03DD"/>
    <w:rsid w:val="006D1C21"/>
    <w:rsid w:val="006D2BBE"/>
    <w:rsid w:val="006D4E22"/>
    <w:rsid w:val="006E540A"/>
    <w:rsid w:val="006E5BE9"/>
    <w:rsid w:val="006E649C"/>
    <w:rsid w:val="006F06E4"/>
    <w:rsid w:val="006F4748"/>
    <w:rsid w:val="006F55E9"/>
    <w:rsid w:val="006F70C6"/>
    <w:rsid w:val="007012FC"/>
    <w:rsid w:val="00704B1D"/>
    <w:rsid w:val="00704FDE"/>
    <w:rsid w:val="0070581C"/>
    <w:rsid w:val="00706D47"/>
    <w:rsid w:val="00711648"/>
    <w:rsid w:val="00723427"/>
    <w:rsid w:val="0072445D"/>
    <w:rsid w:val="00725114"/>
    <w:rsid w:val="007310FF"/>
    <w:rsid w:val="00732A5D"/>
    <w:rsid w:val="00735AE6"/>
    <w:rsid w:val="007365B8"/>
    <w:rsid w:val="00737C36"/>
    <w:rsid w:val="00744364"/>
    <w:rsid w:val="007465C5"/>
    <w:rsid w:val="00751027"/>
    <w:rsid w:val="00753567"/>
    <w:rsid w:val="00754746"/>
    <w:rsid w:val="00754B11"/>
    <w:rsid w:val="007550B2"/>
    <w:rsid w:val="007557ED"/>
    <w:rsid w:val="00755DCD"/>
    <w:rsid w:val="00756B07"/>
    <w:rsid w:val="0075735A"/>
    <w:rsid w:val="00761B39"/>
    <w:rsid w:val="00762A92"/>
    <w:rsid w:val="00765CC5"/>
    <w:rsid w:val="00766872"/>
    <w:rsid w:val="00766D37"/>
    <w:rsid w:val="00771201"/>
    <w:rsid w:val="007718E5"/>
    <w:rsid w:val="0077206B"/>
    <w:rsid w:val="007749D0"/>
    <w:rsid w:val="007749F5"/>
    <w:rsid w:val="00775464"/>
    <w:rsid w:val="0077570C"/>
    <w:rsid w:val="007834E0"/>
    <w:rsid w:val="00786A87"/>
    <w:rsid w:val="0079075F"/>
    <w:rsid w:val="0079142C"/>
    <w:rsid w:val="00791FC7"/>
    <w:rsid w:val="00793079"/>
    <w:rsid w:val="00795015"/>
    <w:rsid w:val="007957BF"/>
    <w:rsid w:val="007958AC"/>
    <w:rsid w:val="00795A0D"/>
    <w:rsid w:val="007A0AF1"/>
    <w:rsid w:val="007A41FC"/>
    <w:rsid w:val="007A56A1"/>
    <w:rsid w:val="007A66F1"/>
    <w:rsid w:val="007B169F"/>
    <w:rsid w:val="007B31DD"/>
    <w:rsid w:val="007B3409"/>
    <w:rsid w:val="007B5932"/>
    <w:rsid w:val="007B5A29"/>
    <w:rsid w:val="007B6A59"/>
    <w:rsid w:val="007B7893"/>
    <w:rsid w:val="007B7A0F"/>
    <w:rsid w:val="007C20A3"/>
    <w:rsid w:val="007C38D1"/>
    <w:rsid w:val="007D248F"/>
    <w:rsid w:val="007D34B1"/>
    <w:rsid w:val="007D49BE"/>
    <w:rsid w:val="007D5235"/>
    <w:rsid w:val="007D7F91"/>
    <w:rsid w:val="007E099B"/>
    <w:rsid w:val="007E106A"/>
    <w:rsid w:val="007E14FC"/>
    <w:rsid w:val="007E3ED6"/>
    <w:rsid w:val="007E5ED6"/>
    <w:rsid w:val="007F443F"/>
    <w:rsid w:val="007F4A00"/>
    <w:rsid w:val="007F630D"/>
    <w:rsid w:val="007F75C5"/>
    <w:rsid w:val="0080012C"/>
    <w:rsid w:val="0080036D"/>
    <w:rsid w:val="00802A28"/>
    <w:rsid w:val="008036D9"/>
    <w:rsid w:val="008046E9"/>
    <w:rsid w:val="00805326"/>
    <w:rsid w:val="00805D42"/>
    <w:rsid w:val="00806642"/>
    <w:rsid w:val="00806DA4"/>
    <w:rsid w:val="00807B47"/>
    <w:rsid w:val="00810F2E"/>
    <w:rsid w:val="008125AA"/>
    <w:rsid w:val="0081401F"/>
    <w:rsid w:val="0081516B"/>
    <w:rsid w:val="008170E6"/>
    <w:rsid w:val="0082393E"/>
    <w:rsid w:val="0082559D"/>
    <w:rsid w:val="00825663"/>
    <w:rsid w:val="00834420"/>
    <w:rsid w:val="0083491A"/>
    <w:rsid w:val="00834F9C"/>
    <w:rsid w:val="00836AD8"/>
    <w:rsid w:val="00837831"/>
    <w:rsid w:val="008425D5"/>
    <w:rsid w:val="0084386C"/>
    <w:rsid w:val="00843CFD"/>
    <w:rsid w:val="008466FB"/>
    <w:rsid w:val="008532F3"/>
    <w:rsid w:val="00853B67"/>
    <w:rsid w:val="00856905"/>
    <w:rsid w:val="008604F3"/>
    <w:rsid w:val="0086090A"/>
    <w:rsid w:val="0086143A"/>
    <w:rsid w:val="00863030"/>
    <w:rsid w:val="00866620"/>
    <w:rsid w:val="00875697"/>
    <w:rsid w:val="00876C01"/>
    <w:rsid w:val="00877326"/>
    <w:rsid w:val="00877A9D"/>
    <w:rsid w:val="00881C21"/>
    <w:rsid w:val="00882101"/>
    <w:rsid w:val="00882AD1"/>
    <w:rsid w:val="00884205"/>
    <w:rsid w:val="00886716"/>
    <w:rsid w:val="00886D2C"/>
    <w:rsid w:val="00887E45"/>
    <w:rsid w:val="008900CD"/>
    <w:rsid w:val="00891390"/>
    <w:rsid w:val="008954E7"/>
    <w:rsid w:val="00895663"/>
    <w:rsid w:val="0089777E"/>
    <w:rsid w:val="00897883"/>
    <w:rsid w:val="008A0284"/>
    <w:rsid w:val="008A2BF9"/>
    <w:rsid w:val="008A2F58"/>
    <w:rsid w:val="008A31A3"/>
    <w:rsid w:val="008A5B4A"/>
    <w:rsid w:val="008A64EF"/>
    <w:rsid w:val="008A720A"/>
    <w:rsid w:val="008B4767"/>
    <w:rsid w:val="008B4E84"/>
    <w:rsid w:val="008B5219"/>
    <w:rsid w:val="008B6D26"/>
    <w:rsid w:val="008B6FCB"/>
    <w:rsid w:val="008C30FB"/>
    <w:rsid w:val="008C335F"/>
    <w:rsid w:val="008C33E1"/>
    <w:rsid w:val="008C4F1A"/>
    <w:rsid w:val="008D0E34"/>
    <w:rsid w:val="008D3C05"/>
    <w:rsid w:val="008D6597"/>
    <w:rsid w:val="008E14D1"/>
    <w:rsid w:val="008E1ECC"/>
    <w:rsid w:val="008E2AEA"/>
    <w:rsid w:val="008E3461"/>
    <w:rsid w:val="008E3DE9"/>
    <w:rsid w:val="008E7806"/>
    <w:rsid w:val="008E7859"/>
    <w:rsid w:val="008E7F55"/>
    <w:rsid w:val="008F03B9"/>
    <w:rsid w:val="008F075C"/>
    <w:rsid w:val="008F1831"/>
    <w:rsid w:val="008F3EFF"/>
    <w:rsid w:val="00900CDF"/>
    <w:rsid w:val="00902793"/>
    <w:rsid w:val="00902818"/>
    <w:rsid w:val="00902C61"/>
    <w:rsid w:val="009032CC"/>
    <w:rsid w:val="0090610B"/>
    <w:rsid w:val="009074D8"/>
    <w:rsid w:val="009104B0"/>
    <w:rsid w:val="00910997"/>
    <w:rsid w:val="009137B0"/>
    <w:rsid w:val="00913830"/>
    <w:rsid w:val="00916045"/>
    <w:rsid w:val="00916FBC"/>
    <w:rsid w:val="0091763A"/>
    <w:rsid w:val="00917AE1"/>
    <w:rsid w:val="0092280F"/>
    <w:rsid w:val="009256BB"/>
    <w:rsid w:val="009274DE"/>
    <w:rsid w:val="00931500"/>
    <w:rsid w:val="009318E9"/>
    <w:rsid w:val="00931BB4"/>
    <w:rsid w:val="00931D3E"/>
    <w:rsid w:val="009333FA"/>
    <w:rsid w:val="00935199"/>
    <w:rsid w:val="009358CB"/>
    <w:rsid w:val="009375D2"/>
    <w:rsid w:val="00937AED"/>
    <w:rsid w:val="009424BD"/>
    <w:rsid w:val="00942D2B"/>
    <w:rsid w:val="00945AB7"/>
    <w:rsid w:val="00946775"/>
    <w:rsid w:val="00952739"/>
    <w:rsid w:val="00953DB7"/>
    <w:rsid w:val="009556BE"/>
    <w:rsid w:val="0096286C"/>
    <w:rsid w:val="00967ED5"/>
    <w:rsid w:val="009706FC"/>
    <w:rsid w:val="00972D24"/>
    <w:rsid w:val="0097300A"/>
    <w:rsid w:val="00973C2C"/>
    <w:rsid w:val="00973F7F"/>
    <w:rsid w:val="009748CE"/>
    <w:rsid w:val="009755A4"/>
    <w:rsid w:val="009810FA"/>
    <w:rsid w:val="009825D6"/>
    <w:rsid w:val="00982F31"/>
    <w:rsid w:val="009832C8"/>
    <w:rsid w:val="009833DC"/>
    <w:rsid w:val="00984F3D"/>
    <w:rsid w:val="0099174C"/>
    <w:rsid w:val="00993DE9"/>
    <w:rsid w:val="00993E98"/>
    <w:rsid w:val="00994DE7"/>
    <w:rsid w:val="00997A0F"/>
    <w:rsid w:val="00997C14"/>
    <w:rsid w:val="00997CDA"/>
    <w:rsid w:val="009A0A93"/>
    <w:rsid w:val="009A25AE"/>
    <w:rsid w:val="009A3DD7"/>
    <w:rsid w:val="009A56D1"/>
    <w:rsid w:val="009B0498"/>
    <w:rsid w:val="009B15C6"/>
    <w:rsid w:val="009B1BE1"/>
    <w:rsid w:val="009B3203"/>
    <w:rsid w:val="009B395D"/>
    <w:rsid w:val="009B42DC"/>
    <w:rsid w:val="009B612D"/>
    <w:rsid w:val="009B6BBF"/>
    <w:rsid w:val="009B6D11"/>
    <w:rsid w:val="009B7D37"/>
    <w:rsid w:val="009C2296"/>
    <w:rsid w:val="009C2D3F"/>
    <w:rsid w:val="009C3F04"/>
    <w:rsid w:val="009C6D2D"/>
    <w:rsid w:val="009C701B"/>
    <w:rsid w:val="009D1954"/>
    <w:rsid w:val="009D4222"/>
    <w:rsid w:val="009D7E46"/>
    <w:rsid w:val="009E22B5"/>
    <w:rsid w:val="009E27CE"/>
    <w:rsid w:val="009E6B04"/>
    <w:rsid w:val="009E71D0"/>
    <w:rsid w:val="009F2C0D"/>
    <w:rsid w:val="009F2D75"/>
    <w:rsid w:val="009F56A9"/>
    <w:rsid w:val="00A05E36"/>
    <w:rsid w:val="00A0659E"/>
    <w:rsid w:val="00A10210"/>
    <w:rsid w:val="00A11467"/>
    <w:rsid w:val="00A17830"/>
    <w:rsid w:val="00A2057B"/>
    <w:rsid w:val="00A246B6"/>
    <w:rsid w:val="00A24DFC"/>
    <w:rsid w:val="00A27AFA"/>
    <w:rsid w:val="00A31345"/>
    <w:rsid w:val="00A3154F"/>
    <w:rsid w:val="00A33134"/>
    <w:rsid w:val="00A36762"/>
    <w:rsid w:val="00A37DEA"/>
    <w:rsid w:val="00A4164F"/>
    <w:rsid w:val="00A42542"/>
    <w:rsid w:val="00A43184"/>
    <w:rsid w:val="00A46719"/>
    <w:rsid w:val="00A5051A"/>
    <w:rsid w:val="00A506D0"/>
    <w:rsid w:val="00A5554F"/>
    <w:rsid w:val="00A56B86"/>
    <w:rsid w:val="00A64B0A"/>
    <w:rsid w:val="00A64DF0"/>
    <w:rsid w:val="00A65F1B"/>
    <w:rsid w:val="00A671CC"/>
    <w:rsid w:val="00A71848"/>
    <w:rsid w:val="00A73C51"/>
    <w:rsid w:val="00A73F32"/>
    <w:rsid w:val="00A74428"/>
    <w:rsid w:val="00A80CEB"/>
    <w:rsid w:val="00A832EB"/>
    <w:rsid w:val="00A834B3"/>
    <w:rsid w:val="00A8395B"/>
    <w:rsid w:val="00A8503D"/>
    <w:rsid w:val="00A8697F"/>
    <w:rsid w:val="00A86F80"/>
    <w:rsid w:val="00A916C9"/>
    <w:rsid w:val="00A92537"/>
    <w:rsid w:val="00A931B8"/>
    <w:rsid w:val="00A94803"/>
    <w:rsid w:val="00A9519C"/>
    <w:rsid w:val="00A95FC0"/>
    <w:rsid w:val="00A961DB"/>
    <w:rsid w:val="00AA270F"/>
    <w:rsid w:val="00AA5C62"/>
    <w:rsid w:val="00AA648C"/>
    <w:rsid w:val="00AA6CE1"/>
    <w:rsid w:val="00AA7DF1"/>
    <w:rsid w:val="00AB0316"/>
    <w:rsid w:val="00AB0453"/>
    <w:rsid w:val="00AB0F2B"/>
    <w:rsid w:val="00AB312A"/>
    <w:rsid w:val="00AB3974"/>
    <w:rsid w:val="00AB49CC"/>
    <w:rsid w:val="00AB5A10"/>
    <w:rsid w:val="00AB699F"/>
    <w:rsid w:val="00AC0F11"/>
    <w:rsid w:val="00AC2C11"/>
    <w:rsid w:val="00AC318E"/>
    <w:rsid w:val="00AC339A"/>
    <w:rsid w:val="00AD28D7"/>
    <w:rsid w:val="00AD2ECF"/>
    <w:rsid w:val="00AD561F"/>
    <w:rsid w:val="00AD6D16"/>
    <w:rsid w:val="00AE1FAA"/>
    <w:rsid w:val="00AE5F9D"/>
    <w:rsid w:val="00AE61E4"/>
    <w:rsid w:val="00AF1015"/>
    <w:rsid w:val="00AF1CDB"/>
    <w:rsid w:val="00AF2E7E"/>
    <w:rsid w:val="00AF51A5"/>
    <w:rsid w:val="00AF5C92"/>
    <w:rsid w:val="00AF5E30"/>
    <w:rsid w:val="00AF6A13"/>
    <w:rsid w:val="00AF7693"/>
    <w:rsid w:val="00B05A02"/>
    <w:rsid w:val="00B06482"/>
    <w:rsid w:val="00B07410"/>
    <w:rsid w:val="00B11191"/>
    <w:rsid w:val="00B14E57"/>
    <w:rsid w:val="00B163C0"/>
    <w:rsid w:val="00B165A7"/>
    <w:rsid w:val="00B22DA3"/>
    <w:rsid w:val="00B22E32"/>
    <w:rsid w:val="00B237DB"/>
    <w:rsid w:val="00B23A68"/>
    <w:rsid w:val="00B26AAA"/>
    <w:rsid w:val="00B26ACB"/>
    <w:rsid w:val="00B2769B"/>
    <w:rsid w:val="00B27F48"/>
    <w:rsid w:val="00B32F59"/>
    <w:rsid w:val="00B34340"/>
    <w:rsid w:val="00B3746F"/>
    <w:rsid w:val="00B3773F"/>
    <w:rsid w:val="00B43B95"/>
    <w:rsid w:val="00B44978"/>
    <w:rsid w:val="00B45059"/>
    <w:rsid w:val="00B4597A"/>
    <w:rsid w:val="00B5088A"/>
    <w:rsid w:val="00B52F43"/>
    <w:rsid w:val="00B56A70"/>
    <w:rsid w:val="00B601B8"/>
    <w:rsid w:val="00B6027F"/>
    <w:rsid w:val="00B65D74"/>
    <w:rsid w:val="00B6747E"/>
    <w:rsid w:val="00B67A8F"/>
    <w:rsid w:val="00B70ED5"/>
    <w:rsid w:val="00B72D26"/>
    <w:rsid w:val="00B72D7B"/>
    <w:rsid w:val="00B7554F"/>
    <w:rsid w:val="00B756EB"/>
    <w:rsid w:val="00B75C9A"/>
    <w:rsid w:val="00B80225"/>
    <w:rsid w:val="00B802D0"/>
    <w:rsid w:val="00B8188A"/>
    <w:rsid w:val="00B82250"/>
    <w:rsid w:val="00B82FD6"/>
    <w:rsid w:val="00B83F73"/>
    <w:rsid w:val="00B844C9"/>
    <w:rsid w:val="00B8579A"/>
    <w:rsid w:val="00B85ADE"/>
    <w:rsid w:val="00B86B75"/>
    <w:rsid w:val="00B86F89"/>
    <w:rsid w:val="00B90613"/>
    <w:rsid w:val="00B90EA4"/>
    <w:rsid w:val="00B91523"/>
    <w:rsid w:val="00B92607"/>
    <w:rsid w:val="00B92E37"/>
    <w:rsid w:val="00B92E66"/>
    <w:rsid w:val="00B93357"/>
    <w:rsid w:val="00B94B0A"/>
    <w:rsid w:val="00B9654C"/>
    <w:rsid w:val="00B97C1C"/>
    <w:rsid w:val="00BA43DF"/>
    <w:rsid w:val="00BA5A0E"/>
    <w:rsid w:val="00BA6D05"/>
    <w:rsid w:val="00BB25E8"/>
    <w:rsid w:val="00BB2C94"/>
    <w:rsid w:val="00BB3AAE"/>
    <w:rsid w:val="00BB5875"/>
    <w:rsid w:val="00BC0705"/>
    <w:rsid w:val="00BC1002"/>
    <w:rsid w:val="00BC3658"/>
    <w:rsid w:val="00BC46DB"/>
    <w:rsid w:val="00BC4FBC"/>
    <w:rsid w:val="00BD62EE"/>
    <w:rsid w:val="00BD65F0"/>
    <w:rsid w:val="00BD710E"/>
    <w:rsid w:val="00BD7F3D"/>
    <w:rsid w:val="00BE048C"/>
    <w:rsid w:val="00BE139B"/>
    <w:rsid w:val="00BE14BE"/>
    <w:rsid w:val="00BE19FC"/>
    <w:rsid w:val="00BE1C17"/>
    <w:rsid w:val="00BE2531"/>
    <w:rsid w:val="00BE4066"/>
    <w:rsid w:val="00BE6319"/>
    <w:rsid w:val="00BF13FB"/>
    <w:rsid w:val="00BF25EE"/>
    <w:rsid w:val="00BF4486"/>
    <w:rsid w:val="00BF5A75"/>
    <w:rsid w:val="00BF6F40"/>
    <w:rsid w:val="00BF7A39"/>
    <w:rsid w:val="00BF7F0C"/>
    <w:rsid w:val="00C00C1E"/>
    <w:rsid w:val="00C0609F"/>
    <w:rsid w:val="00C068A3"/>
    <w:rsid w:val="00C0788A"/>
    <w:rsid w:val="00C117AC"/>
    <w:rsid w:val="00C11EFA"/>
    <w:rsid w:val="00C170A4"/>
    <w:rsid w:val="00C22852"/>
    <w:rsid w:val="00C22F36"/>
    <w:rsid w:val="00C279AF"/>
    <w:rsid w:val="00C30E21"/>
    <w:rsid w:val="00C3183A"/>
    <w:rsid w:val="00C32C4F"/>
    <w:rsid w:val="00C346F3"/>
    <w:rsid w:val="00C3792C"/>
    <w:rsid w:val="00C37DEA"/>
    <w:rsid w:val="00C41380"/>
    <w:rsid w:val="00C4691D"/>
    <w:rsid w:val="00C5222B"/>
    <w:rsid w:val="00C53213"/>
    <w:rsid w:val="00C5632A"/>
    <w:rsid w:val="00C6467B"/>
    <w:rsid w:val="00C64866"/>
    <w:rsid w:val="00C660BF"/>
    <w:rsid w:val="00C66CD7"/>
    <w:rsid w:val="00C66F78"/>
    <w:rsid w:val="00C7009A"/>
    <w:rsid w:val="00C702FE"/>
    <w:rsid w:val="00C71E32"/>
    <w:rsid w:val="00C71EFE"/>
    <w:rsid w:val="00C72199"/>
    <w:rsid w:val="00C737A0"/>
    <w:rsid w:val="00C76FA9"/>
    <w:rsid w:val="00C7773D"/>
    <w:rsid w:val="00C838D2"/>
    <w:rsid w:val="00C83963"/>
    <w:rsid w:val="00C84ED8"/>
    <w:rsid w:val="00C85406"/>
    <w:rsid w:val="00C85F32"/>
    <w:rsid w:val="00C92AF2"/>
    <w:rsid w:val="00C937C2"/>
    <w:rsid w:val="00C939C9"/>
    <w:rsid w:val="00C95A16"/>
    <w:rsid w:val="00C96489"/>
    <w:rsid w:val="00CA2E15"/>
    <w:rsid w:val="00CA4422"/>
    <w:rsid w:val="00CA4A64"/>
    <w:rsid w:val="00CA6FFE"/>
    <w:rsid w:val="00CA7A0A"/>
    <w:rsid w:val="00CB1133"/>
    <w:rsid w:val="00CB191F"/>
    <w:rsid w:val="00CB3E45"/>
    <w:rsid w:val="00CB42B0"/>
    <w:rsid w:val="00CB623E"/>
    <w:rsid w:val="00CB636A"/>
    <w:rsid w:val="00CB706F"/>
    <w:rsid w:val="00CC1484"/>
    <w:rsid w:val="00CC4CEB"/>
    <w:rsid w:val="00CC5A4B"/>
    <w:rsid w:val="00CC6546"/>
    <w:rsid w:val="00CC7DAD"/>
    <w:rsid w:val="00CD2C2A"/>
    <w:rsid w:val="00CD36BB"/>
    <w:rsid w:val="00CD394E"/>
    <w:rsid w:val="00CD5F28"/>
    <w:rsid w:val="00CD63AC"/>
    <w:rsid w:val="00CD76D2"/>
    <w:rsid w:val="00CE08CC"/>
    <w:rsid w:val="00CE2034"/>
    <w:rsid w:val="00CE3C74"/>
    <w:rsid w:val="00CE5A76"/>
    <w:rsid w:val="00CE6312"/>
    <w:rsid w:val="00D01753"/>
    <w:rsid w:val="00D01C6A"/>
    <w:rsid w:val="00D051EC"/>
    <w:rsid w:val="00D07592"/>
    <w:rsid w:val="00D1017E"/>
    <w:rsid w:val="00D11422"/>
    <w:rsid w:val="00D14B3A"/>
    <w:rsid w:val="00D15A5C"/>
    <w:rsid w:val="00D1787C"/>
    <w:rsid w:val="00D17B0A"/>
    <w:rsid w:val="00D17FCA"/>
    <w:rsid w:val="00D20578"/>
    <w:rsid w:val="00D23185"/>
    <w:rsid w:val="00D23431"/>
    <w:rsid w:val="00D24DFA"/>
    <w:rsid w:val="00D25912"/>
    <w:rsid w:val="00D34B60"/>
    <w:rsid w:val="00D36E4F"/>
    <w:rsid w:val="00D4128D"/>
    <w:rsid w:val="00D417FB"/>
    <w:rsid w:val="00D42FCE"/>
    <w:rsid w:val="00D43335"/>
    <w:rsid w:val="00D435D0"/>
    <w:rsid w:val="00D44B53"/>
    <w:rsid w:val="00D45C00"/>
    <w:rsid w:val="00D544A6"/>
    <w:rsid w:val="00D5626C"/>
    <w:rsid w:val="00D57862"/>
    <w:rsid w:val="00D625E3"/>
    <w:rsid w:val="00D63914"/>
    <w:rsid w:val="00D65036"/>
    <w:rsid w:val="00D6756C"/>
    <w:rsid w:val="00D700AF"/>
    <w:rsid w:val="00D700F9"/>
    <w:rsid w:val="00D71EF7"/>
    <w:rsid w:val="00D75254"/>
    <w:rsid w:val="00D752EB"/>
    <w:rsid w:val="00D75703"/>
    <w:rsid w:val="00D77A01"/>
    <w:rsid w:val="00D80DC8"/>
    <w:rsid w:val="00D8201D"/>
    <w:rsid w:val="00D82247"/>
    <w:rsid w:val="00D83034"/>
    <w:rsid w:val="00D8600F"/>
    <w:rsid w:val="00D865A2"/>
    <w:rsid w:val="00D900B5"/>
    <w:rsid w:val="00D904D7"/>
    <w:rsid w:val="00D91744"/>
    <w:rsid w:val="00D939C5"/>
    <w:rsid w:val="00D946C0"/>
    <w:rsid w:val="00D94C3D"/>
    <w:rsid w:val="00D95DEE"/>
    <w:rsid w:val="00D96049"/>
    <w:rsid w:val="00D97D55"/>
    <w:rsid w:val="00DA7EE2"/>
    <w:rsid w:val="00DB2A1B"/>
    <w:rsid w:val="00DB43ED"/>
    <w:rsid w:val="00DB4DE8"/>
    <w:rsid w:val="00DB51A2"/>
    <w:rsid w:val="00DC13B1"/>
    <w:rsid w:val="00DC2C02"/>
    <w:rsid w:val="00DC4FBE"/>
    <w:rsid w:val="00DD0B0E"/>
    <w:rsid w:val="00DD106D"/>
    <w:rsid w:val="00DD3691"/>
    <w:rsid w:val="00DD37CD"/>
    <w:rsid w:val="00DD51BC"/>
    <w:rsid w:val="00DD5812"/>
    <w:rsid w:val="00DD5CC5"/>
    <w:rsid w:val="00DD716C"/>
    <w:rsid w:val="00DD7285"/>
    <w:rsid w:val="00DD7F56"/>
    <w:rsid w:val="00DE12E2"/>
    <w:rsid w:val="00DE1AB1"/>
    <w:rsid w:val="00DE1ED2"/>
    <w:rsid w:val="00DE2DD1"/>
    <w:rsid w:val="00DE394B"/>
    <w:rsid w:val="00DE39E3"/>
    <w:rsid w:val="00DF0C04"/>
    <w:rsid w:val="00DF288B"/>
    <w:rsid w:val="00DF33CA"/>
    <w:rsid w:val="00DF3916"/>
    <w:rsid w:val="00DF5F1C"/>
    <w:rsid w:val="00DF71DB"/>
    <w:rsid w:val="00E048AE"/>
    <w:rsid w:val="00E05712"/>
    <w:rsid w:val="00E05723"/>
    <w:rsid w:val="00E05731"/>
    <w:rsid w:val="00E05DC2"/>
    <w:rsid w:val="00E0646D"/>
    <w:rsid w:val="00E10440"/>
    <w:rsid w:val="00E1187B"/>
    <w:rsid w:val="00E14BE0"/>
    <w:rsid w:val="00E14C36"/>
    <w:rsid w:val="00E15BD7"/>
    <w:rsid w:val="00E15F7B"/>
    <w:rsid w:val="00E168C2"/>
    <w:rsid w:val="00E23073"/>
    <w:rsid w:val="00E23376"/>
    <w:rsid w:val="00E23D5D"/>
    <w:rsid w:val="00E2429B"/>
    <w:rsid w:val="00E27F31"/>
    <w:rsid w:val="00E352AA"/>
    <w:rsid w:val="00E36017"/>
    <w:rsid w:val="00E369D4"/>
    <w:rsid w:val="00E41A65"/>
    <w:rsid w:val="00E43C3A"/>
    <w:rsid w:val="00E43C54"/>
    <w:rsid w:val="00E44DE2"/>
    <w:rsid w:val="00E44FFC"/>
    <w:rsid w:val="00E47BB8"/>
    <w:rsid w:val="00E50A0F"/>
    <w:rsid w:val="00E5519F"/>
    <w:rsid w:val="00E56FB6"/>
    <w:rsid w:val="00E578BF"/>
    <w:rsid w:val="00E57E11"/>
    <w:rsid w:val="00E61AEB"/>
    <w:rsid w:val="00E61C13"/>
    <w:rsid w:val="00E62414"/>
    <w:rsid w:val="00E70273"/>
    <w:rsid w:val="00E71349"/>
    <w:rsid w:val="00E7537A"/>
    <w:rsid w:val="00E757E3"/>
    <w:rsid w:val="00E814B1"/>
    <w:rsid w:val="00E825E6"/>
    <w:rsid w:val="00E82706"/>
    <w:rsid w:val="00E83D9B"/>
    <w:rsid w:val="00E8671F"/>
    <w:rsid w:val="00E86DAE"/>
    <w:rsid w:val="00E91BA8"/>
    <w:rsid w:val="00E94201"/>
    <w:rsid w:val="00E96089"/>
    <w:rsid w:val="00E97845"/>
    <w:rsid w:val="00EA0A7D"/>
    <w:rsid w:val="00EA31AF"/>
    <w:rsid w:val="00EA36E6"/>
    <w:rsid w:val="00EA568D"/>
    <w:rsid w:val="00EA6F7A"/>
    <w:rsid w:val="00EB3306"/>
    <w:rsid w:val="00EB5138"/>
    <w:rsid w:val="00EB65BC"/>
    <w:rsid w:val="00EC1F52"/>
    <w:rsid w:val="00EC3629"/>
    <w:rsid w:val="00EC3A3B"/>
    <w:rsid w:val="00EC4903"/>
    <w:rsid w:val="00EC7416"/>
    <w:rsid w:val="00ED1115"/>
    <w:rsid w:val="00ED1CC9"/>
    <w:rsid w:val="00ED2D65"/>
    <w:rsid w:val="00ED3919"/>
    <w:rsid w:val="00ED41A9"/>
    <w:rsid w:val="00ED77BA"/>
    <w:rsid w:val="00EE1273"/>
    <w:rsid w:val="00EE24A6"/>
    <w:rsid w:val="00EE3DB7"/>
    <w:rsid w:val="00EE4576"/>
    <w:rsid w:val="00EE4577"/>
    <w:rsid w:val="00EE5B48"/>
    <w:rsid w:val="00EE7DFF"/>
    <w:rsid w:val="00EF2EB8"/>
    <w:rsid w:val="00EF40B6"/>
    <w:rsid w:val="00EF40C9"/>
    <w:rsid w:val="00EF42AD"/>
    <w:rsid w:val="00EF5D9B"/>
    <w:rsid w:val="00EF5DF1"/>
    <w:rsid w:val="00EF6D72"/>
    <w:rsid w:val="00EF73C3"/>
    <w:rsid w:val="00F00578"/>
    <w:rsid w:val="00F018A5"/>
    <w:rsid w:val="00F027A7"/>
    <w:rsid w:val="00F02C3A"/>
    <w:rsid w:val="00F04598"/>
    <w:rsid w:val="00F059BF"/>
    <w:rsid w:val="00F07C54"/>
    <w:rsid w:val="00F100FE"/>
    <w:rsid w:val="00F102EC"/>
    <w:rsid w:val="00F11C17"/>
    <w:rsid w:val="00F1208F"/>
    <w:rsid w:val="00F133F4"/>
    <w:rsid w:val="00F13CFB"/>
    <w:rsid w:val="00F15610"/>
    <w:rsid w:val="00F15B4C"/>
    <w:rsid w:val="00F21A26"/>
    <w:rsid w:val="00F2329B"/>
    <w:rsid w:val="00F240FA"/>
    <w:rsid w:val="00F25BE5"/>
    <w:rsid w:val="00F27354"/>
    <w:rsid w:val="00F27D55"/>
    <w:rsid w:val="00F321D3"/>
    <w:rsid w:val="00F32983"/>
    <w:rsid w:val="00F33908"/>
    <w:rsid w:val="00F33F57"/>
    <w:rsid w:val="00F35EB1"/>
    <w:rsid w:val="00F364BC"/>
    <w:rsid w:val="00F427CF"/>
    <w:rsid w:val="00F44D92"/>
    <w:rsid w:val="00F452A6"/>
    <w:rsid w:val="00F4605B"/>
    <w:rsid w:val="00F53902"/>
    <w:rsid w:val="00F54681"/>
    <w:rsid w:val="00F55504"/>
    <w:rsid w:val="00F55ABF"/>
    <w:rsid w:val="00F56C90"/>
    <w:rsid w:val="00F57B9A"/>
    <w:rsid w:val="00F6093D"/>
    <w:rsid w:val="00F61B6B"/>
    <w:rsid w:val="00F65DC8"/>
    <w:rsid w:val="00F6627D"/>
    <w:rsid w:val="00F67398"/>
    <w:rsid w:val="00F71ABE"/>
    <w:rsid w:val="00F74993"/>
    <w:rsid w:val="00F75022"/>
    <w:rsid w:val="00F77311"/>
    <w:rsid w:val="00F77F80"/>
    <w:rsid w:val="00F81D10"/>
    <w:rsid w:val="00F822F2"/>
    <w:rsid w:val="00F8254D"/>
    <w:rsid w:val="00F825B2"/>
    <w:rsid w:val="00F8312B"/>
    <w:rsid w:val="00F831DA"/>
    <w:rsid w:val="00F863C0"/>
    <w:rsid w:val="00F86C28"/>
    <w:rsid w:val="00F87F01"/>
    <w:rsid w:val="00F914A1"/>
    <w:rsid w:val="00F9258A"/>
    <w:rsid w:val="00F925D8"/>
    <w:rsid w:val="00F943AC"/>
    <w:rsid w:val="00F953AF"/>
    <w:rsid w:val="00F95944"/>
    <w:rsid w:val="00F973D8"/>
    <w:rsid w:val="00F97471"/>
    <w:rsid w:val="00FA0479"/>
    <w:rsid w:val="00FA2147"/>
    <w:rsid w:val="00FA34AA"/>
    <w:rsid w:val="00FA4BB8"/>
    <w:rsid w:val="00FA5B5D"/>
    <w:rsid w:val="00FA7B6D"/>
    <w:rsid w:val="00FA7DB5"/>
    <w:rsid w:val="00FB18B3"/>
    <w:rsid w:val="00FB20A2"/>
    <w:rsid w:val="00FC2B79"/>
    <w:rsid w:val="00FC3352"/>
    <w:rsid w:val="00FC3F88"/>
    <w:rsid w:val="00FC62EB"/>
    <w:rsid w:val="00FC65BA"/>
    <w:rsid w:val="00FC7F87"/>
    <w:rsid w:val="00FD3D18"/>
    <w:rsid w:val="00FD42E6"/>
    <w:rsid w:val="00FD4852"/>
    <w:rsid w:val="00FD49D1"/>
    <w:rsid w:val="00FD4F16"/>
    <w:rsid w:val="00FD5264"/>
    <w:rsid w:val="00FD5F6B"/>
    <w:rsid w:val="00FE2D76"/>
    <w:rsid w:val="00FE723E"/>
    <w:rsid w:val="00FF01E9"/>
    <w:rsid w:val="00FF1666"/>
    <w:rsid w:val="00FF2425"/>
    <w:rsid w:val="00FF2572"/>
    <w:rsid w:val="00FF445A"/>
    <w:rsid w:val="00FF4B7A"/>
    <w:rsid w:val="00FF54E7"/>
    <w:rsid w:val="00FF6633"/>
    <w:rsid w:val="00FF6E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3ED2E3"/>
  <w15:docId w15:val="{9AA79C23-3619-42F2-8CE5-542053E22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4F3"/>
    <w:pPr>
      <w:spacing w:before="120" w:after="120"/>
    </w:pPr>
  </w:style>
  <w:style w:type="paragraph" w:styleId="Heading1">
    <w:name w:val="heading 1"/>
    <w:basedOn w:val="Normal"/>
    <w:next w:val="Normal"/>
    <w:link w:val="Heading1Char"/>
    <w:uiPriority w:val="9"/>
    <w:qFormat/>
    <w:rsid w:val="00C96489"/>
    <w:pPr>
      <w:spacing w:before="0"/>
      <w:outlineLvl w:val="0"/>
    </w:pPr>
    <w:rPr>
      <w:rFonts w:asciiTheme="majorHAnsi" w:eastAsiaTheme="majorEastAsia" w:hAnsiTheme="majorHAnsi" w:cstheme="majorBidi"/>
      <w:b/>
      <w:color w:val="17365D" w:themeColor="text2" w:themeShade="BF"/>
      <w:spacing w:val="5"/>
      <w:kern w:val="28"/>
      <w:sz w:val="28"/>
      <w:szCs w:val="28"/>
      <w:lang w:val="en-GB"/>
    </w:rPr>
  </w:style>
  <w:style w:type="paragraph" w:styleId="Heading2">
    <w:name w:val="heading 2"/>
    <w:basedOn w:val="Normal"/>
    <w:next w:val="Normal"/>
    <w:link w:val="Heading2Char"/>
    <w:uiPriority w:val="9"/>
    <w:unhideWhenUsed/>
    <w:qFormat/>
    <w:rsid w:val="00C96489"/>
    <w:pPr>
      <w:spacing w:before="0"/>
      <w:outlineLvl w:val="1"/>
    </w:pPr>
    <w:rPr>
      <w:rFonts w:ascii="Arial" w:hAnsi="Arial" w:cs="Arial"/>
      <w:b/>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9D9"/>
    <w:pPr>
      <w:ind w:left="720"/>
      <w:contextualSpacing/>
    </w:pPr>
  </w:style>
  <w:style w:type="paragraph" w:styleId="BalloonText">
    <w:name w:val="Balloon Text"/>
    <w:basedOn w:val="Normal"/>
    <w:link w:val="BalloonTextChar"/>
    <w:uiPriority w:val="99"/>
    <w:semiHidden/>
    <w:unhideWhenUsed/>
    <w:rsid w:val="002E24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247D"/>
    <w:rPr>
      <w:rFonts w:ascii="Lucida Grande" w:hAnsi="Lucida Grande" w:cs="Lucida Grande"/>
      <w:sz w:val="18"/>
      <w:szCs w:val="18"/>
    </w:rPr>
  </w:style>
  <w:style w:type="character" w:styleId="CommentReference">
    <w:name w:val="annotation reference"/>
    <w:basedOn w:val="DefaultParagraphFont"/>
    <w:uiPriority w:val="99"/>
    <w:semiHidden/>
    <w:unhideWhenUsed/>
    <w:rsid w:val="006A050B"/>
    <w:rPr>
      <w:sz w:val="18"/>
      <w:szCs w:val="18"/>
    </w:rPr>
  </w:style>
  <w:style w:type="paragraph" w:styleId="CommentText">
    <w:name w:val="annotation text"/>
    <w:basedOn w:val="Normal"/>
    <w:link w:val="CommentTextChar"/>
    <w:uiPriority w:val="99"/>
    <w:unhideWhenUsed/>
    <w:rsid w:val="006A050B"/>
    <w:rPr>
      <w:sz w:val="24"/>
      <w:szCs w:val="24"/>
    </w:rPr>
  </w:style>
  <w:style w:type="character" w:customStyle="1" w:styleId="CommentTextChar">
    <w:name w:val="Comment Text Char"/>
    <w:basedOn w:val="DefaultParagraphFont"/>
    <w:link w:val="CommentText"/>
    <w:uiPriority w:val="99"/>
    <w:rsid w:val="006A050B"/>
    <w:rPr>
      <w:sz w:val="24"/>
      <w:szCs w:val="24"/>
    </w:rPr>
  </w:style>
  <w:style w:type="paragraph" w:styleId="CommentSubject">
    <w:name w:val="annotation subject"/>
    <w:basedOn w:val="CommentText"/>
    <w:next w:val="CommentText"/>
    <w:link w:val="CommentSubjectChar"/>
    <w:uiPriority w:val="99"/>
    <w:semiHidden/>
    <w:unhideWhenUsed/>
    <w:rsid w:val="006A050B"/>
    <w:rPr>
      <w:b/>
      <w:bCs/>
      <w:sz w:val="20"/>
      <w:szCs w:val="20"/>
    </w:rPr>
  </w:style>
  <w:style w:type="character" w:customStyle="1" w:styleId="CommentSubjectChar">
    <w:name w:val="Comment Subject Char"/>
    <w:basedOn w:val="CommentTextChar"/>
    <w:link w:val="CommentSubject"/>
    <w:uiPriority w:val="99"/>
    <w:semiHidden/>
    <w:rsid w:val="006A050B"/>
    <w:rPr>
      <w:b/>
      <w:bCs/>
      <w:sz w:val="20"/>
      <w:szCs w:val="20"/>
    </w:rPr>
  </w:style>
  <w:style w:type="paragraph" w:styleId="FootnoteText">
    <w:name w:val="footnote text"/>
    <w:basedOn w:val="Normal"/>
    <w:link w:val="FootnoteTextChar"/>
    <w:uiPriority w:val="99"/>
    <w:unhideWhenUsed/>
    <w:rsid w:val="00296A6D"/>
    <w:pPr>
      <w:spacing w:before="0" w:after="0"/>
    </w:pPr>
    <w:rPr>
      <w:sz w:val="24"/>
      <w:szCs w:val="24"/>
    </w:rPr>
  </w:style>
  <w:style w:type="character" w:customStyle="1" w:styleId="FootnoteTextChar">
    <w:name w:val="Footnote Text Char"/>
    <w:basedOn w:val="DefaultParagraphFont"/>
    <w:link w:val="FootnoteText"/>
    <w:uiPriority w:val="99"/>
    <w:rsid w:val="00296A6D"/>
    <w:rPr>
      <w:sz w:val="24"/>
      <w:szCs w:val="24"/>
    </w:rPr>
  </w:style>
  <w:style w:type="character" w:styleId="FootnoteReference">
    <w:name w:val="footnote reference"/>
    <w:basedOn w:val="DefaultParagraphFont"/>
    <w:uiPriority w:val="99"/>
    <w:unhideWhenUsed/>
    <w:rsid w:val="00296A6D"/>
    <w:rPr>
      <w:vertAlign w:val="superscript"/>
    </w:rPr>
  </w:style>
  <w:style w:type="character" w:styleId="Hyperlink">
    <w:name w:val="Hyperlink"/>
    <w:basedOn w:val="DefaultParagraphFont"/>
    <w:uiPriority w:val="99"/>
    <w:unhideWhenUsed/>
    <w:rsid w:val="009333FA"/>
    <w:rPr>
      <w:color w:val="0000FF" w:themeColor="hyperlink"/>
      <w:u w:val="single"/>
    </w:rPr>
  </w:style>
  <w:style w:type="paragraph" w:styleId="Title">
    <w:name w:val="Title"/>
    <w:basedOn w:val="Normal"/>
    <w:next w:val="Normal"/>
    <w:link w:val="TitleChar"/>
    <w:uiPriority w:val="10"/>
    <w:qFormat/>
    <w:rsid w:val="00C9648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648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96489"/>
    <w:rPr>
      <w:rFonts w:asciiTheme="majorHAnsi" w:eastAsiaTheme="majorEastAsia" w:hAnsiTheme="majorHAnsi" w:cstheme="majorBidi"/>
      <w:b/>
      <w:color w:val="17365D" w:themeColor="text2" w:themeShade="BF"/>
      <w:spacing w:val="5"/>
      <w:kern w:val="28"/>
      <w:sz w:val="28"/>
      <w:szCs w:val="28"/>
      <w:lang w:val="en-GB"/>
    </w:rPr>
  </w:style>
  <w:style w:type="character" w:customStyle="1" w:styleId="Heading2Char">
    <w:name w:val="Heading 2 Char"/>
    <w:basedOn w:val="DefaultParagraphFont"/>
    <w:link w:val="Heading2"/>
    <w:uiPriority w:val="9"/>
    <w:rsid w:val="00C96489"/>
    <w:rPr>
      <w:rFonts w:ascii="Arial" w:hAnsi="Arial" w:cs="Arial"/>
      <w:b/>
      <w:sz w:val="24"/>
      <w:szCs w:val="24"/>
      <w:lang w:val="en-GB"/>
    </w:rPr>
  </w:style>
  <w:style w:type="paragraph" w:styleId="Header">
    <w:name w:val="header"/>
    <w:basedOn w:val="Normal"/>
    <w:link w:val="HeaderChar"/>
    <w:uiPriority w:val="99"/>
    <w:unhideWhenUsed/>
    <w:rsid w:val="00C96489"/>
    <w:pPr>
      <w:tabs>
        <w:tab w:val="center" w:pos="4513"/>
        <w:tab w:val="right" w:pos="9026"/>
      </w:tabs>
      <w:spacing w:before="0" w:after="0"/>
    </w:pPr>
  </w:style>
  <w:style w:type="character" w:customStyle="1" w:styleId="HeaderChar">
    <w:name w:val="Header Char"/>
    <w:basedOn w:val="DefaultParagraphFont"/>
    <w:link w:val="Header"/>
    <w:uiPriority w:val="99"/>
    <w:rsid w:val="00C96489"/>
  </w:style>
  <w:style w:type="paragraph" w:styleId="Footer">
    <w:name w:val="footer"/>
    <w:basedOn w:val="Normal"/>
    <w:link w:val="FooterChar"/>
    <w:uiPriority w:val="99"/>
    <w:unhideWhenUsed/>
    <w:rsid w:val="00C96489"/>
    <w:pPr>
      <w:tabs>
        <w:tab w:val="center" w:pos="4513"/>
        <w:tab w:val="right" w:pos="9026"/>
      </w:tabs>
      <w:spacing w:before="0" w:after="0"/>
    </w:pPr>
  </w:style>
  <w:style w:type="character" w:customStyle="1" w:styleId="FooterChar">
    <w:name w:val="Footer Char"/>
    <w:basedOn w:val="DefaultParagraphFont"/>
    <w:link w:val="Footer"/>
    <w:uiPriority w:val="99"/>
    <w:rsid w:val="00C96489"/>
  </w:style>
  <w:style w:type="paragraph" w:styleId="Revision">
    <w:name w:val="Revision"/>
    <w:hidden/>
    <w:uiPriority w:val="99"/>
    <w:semiHidden/>
    <w:rsid w:val="00552E4F"/>
  </w:style>
  <w:style w:type="table" w:styleId="TableGrid">
    <w:name w:val="Table Grid"/>
    <w:basedOn w:val="TableNormal"/>
    <w:uiPriority w:val="59"/>
    <w:rsid w:val="00E91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B4767"/>
    <w:rPr>
      <w:color w:val="800080" w:themeColor="followedHyperlink"/>
      <w:u w:val="single"/>
    </w:rPr>
  </w:style>
  <w:style w:type="paragraph" w:styleId="EndnoteText">
    <w:name w:val="endnote text"/>
    <w:basedOn w:val="Normal"/>
    <w:link w:val="EndnoteTextChar"/>
    <w:uiPriority w:val="99"/>
    <w:unhideWhenUsed/>
    <w:rsid w:val="00B91523"/>
    <w:pPr>
      <w:spacing w:before="0" w:after="0"/>
    </w:pPr>
    <w:rPr>
      <w:sz w:val="24"/>
      <w:szCs w:val="24"/>
    </w:rPr>
  </w:style>
  <w:style w:type="character" w:customStyle="1" w:styleId="EndnoteTextChar">
    <w:name w:val="Endnote Text Char"/>
    <w:basedOn w:val="DefaultParagraphFont"/>
    <w:link w:val="EndnoteText"/>
    <w:uiPriority w:val="99"/>
    <w:rsid w:val="00B91523"/>
    <w:rPr>
      <w:sz w:val="24"/>
      <w:szCs w:val="24"/>
    </w:rPr>
  </w:style>
  <w:style w:type="character" w:styleId="UnresolvedMention">
    <w:name w:val="Unresolved Mention"/>
    <w:basedOn w:val="DefaultParagraphFont"/>
    <w:uiPriority w:val="99"/>
    <w:semiHidden/>
    <w:unhideWhenUsed/>
    <w:rsid w:val="005E2B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964734">
      <w:bodyDiv w:val="1"/>
      <w:marLeft w:val="0"/>
      <w:marRight w:val="0"/>
      <w:marTop w:val="0"/>
      <w:marBottom w:val="0"/>
      <w:divBdr>
        <w:top w:val="none" w:sz="0" w:space="0" w:color="auto"/>
        <w:left w:val="none" w:sz="0" w:space="0" w:color="auto"/>
        <w:bottom w:val="none" w:sz="0" w:space="0" w:color="auto"/>
        <w:right w:val="none" w:sz="0" w:space="0" w:color="auto"/>
      </w:divBdr>
      <w:divsChild>
        <w:div w:id="1500847537">
          <w:marLeft w:val="0"/>
          <w:marRight w:val="0"/>
          <w:marTop w:val="0"/>
          <w:marBottom w:val="0"/>
          <w:divBdr>
            <w:top w:val="none" w:sz="0" w:space="0" w:color="auto"/>
            <w:left w:val="none" w:sz="0" w:space="0" w:color="auto"/>
            <w:bottom w:val="none" w:sz="0" w:space="0" w:color="auto"/>
            <w:right w:val="none" w:sz="0" w:space="0" w:color="auto"/>
          </w:divBdr>
        </w:div>
        <w:div w:id="605040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c3a60732cff4bd6a1032848edf6a57b xmlns="d18c1617-1ac8-4b22-9cef-b2ac240d88cb">
      <Terms xmlns="http://schemas.microsoft.com/office/infopath/2007/PartnerControls"/>
    </pc3a60732cff4bd6a1032848edf6a57b>
    <TaxKeywordTaxHTField xmlns="d18c1617-1ac8-4b22-9cef-b2ac240d88cb">
      <Terms xmlns="http://schemas.microsoft.com/office/infopath/2007/PartnerControls"/>
    </TaxKeywordTaxHTField>
    <aa413b61045448e6bc230aa29a84eb0b xmlns="d18c1617-1ac8-4b22-9cef-b2ac240d88cb">
      <Terms xmlns="http://schemas.microsoft.com/office/infopath/2007/PartnerControls"/>
    </aa413b61045448e6bc230aa29a84eb0b>
    <hae69c9a3b974f6ea09ed5059cd93782 xmlns="d18c1617-1ac8-4b22-9cef-b2ac240d88cb">
      <Terms xmlns="http://schemas.microsoft.com/office/infopath/2007/PartnerControls"/>
    </hae69c9a3b974f6ea09ed5059cd93782>
    <o2a67a7f239d463099c84f831d9f71a7 xmlns="d18c1617-1ac8-4b22-9cef-b2ac240d88cb">
      <Terms xmlns="http://schemas.microsoft.com/office/infopath/2007/PartnerControls"/>
    </o2a67a7f239d463099c84f831d9f71a7>
    <TaxCatchAll xmlns="d18c1617-1ac8-4b22-9cef-b2ac240d88cb"/>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53BE79E21BEEF48944EDDCBFAFCF2F2" ma:contentTypeVersion="17" ma:contentTypeDescription="Create a new document." ma:contentTypeScope="" ma:versionID="52e4d716616c42097ebe6bd66eae5edb">
  <xsd:schema xmlns:xsd="http://www.w3.org/2001/XMLSchema" xmlns:xs="http://www.w3.org/2001/XMLSchema" xmlns:p="http://schemas.microsoft.com/office/2006/metadata/properties" xmlns:ns1="http://schemas.microsoft.com/sharepoint/v3" xmlns:ns3="d18c1617-1ac8-4b22-9cef-b2ac240d88cb" xmlns:ns4="ac5fa965-2c2b-4b3c-b251-cf28d5d7d99e" xmlns:ns5="ab617b6a-8bf6-4358-88fc-f02aadff5286" targetNamespace="http://schemas.microsoft.com/office/2006/metadata/properties" ma:root="true" ma:fieldsID="c97c1a7dc771a8922a1e33143048f618" ns1:_="" ns3:_="" ns4:_="" ns5:_="">
    <xsd:import namespace="http://schemas.microsoft.com/sharepoint/v3"/>
    <xsd:import namespace="d18c1617-1ac8-4b22-9cef-b2ac240d88cb"/>
    <xsd:import namespace="ac5fa965-2c2b-4b3c-b251-cf28d5d7d99e"/>
    <xsd:import namespace="ab617b6a-8bf6-4358-88fc-f02aadff5286"/>
    <xsd:element name="properties">
      <xsd:complexType>
        <xsd:sequence>
          <xsd:element name="documentManagement">
            <xsd:complexType>
              <xsd:all>
                <xsd:element ref="ns3:TaxKeywordTaxHTField" minOccurs="0"/>
                <xsd:element ref="ns3:TaxCatchAll" minOccurs="0"/>
                <xsd:element ref="ns3:TaxCatchAllLabel" minOccurs="0"/>
                <xsd:element ref="ns3:hae69c9a3b974f6ea09ed5059cd93782" minOccurs="0"/>
                <xsd:element ref="ns3:aa413b61045448e6bc230aa29a84eb0b" minOccurs="0"/>
                <xsd:element ref="ns3:o2a67a7f239d463099c84f831d9f71a7" minOccurs="0"/>
                <xsd:element ref="ns3:pc3a60732cff4bd6a1032848edf6a57b" minOccurs="0"/>
                <xsd:element ref="ns4:SharedWithUsers" minOccurs="0"/>
                <xsd:element ref="ns4:SharedWithDetails" minOccurs="0"/>
                <xsd:element ref="ns4:SharingHintHash" minOccurs="0"/>
                <xsd:element ref="ns5:MediaServiceMetadata" minOccurs="0"/>
                <xsd:element ref="ns5:MediaServiceFastMetadata" minOccurs="0"/>
                <xsd:element ref="ns5:MediaServiceAutoTags" minOccurs="0"/>
                <xsd:element ref="ns5:MediaServiceDateTaken" minOccurs="0"/>
                <xsd:element ref="ns5:MediaServiceLocation" minOccurs="0"/>
                <xsd:element ref="ns5:MediaServiceOCR" minOccurs="0"/>
                <xsd:element ref="ns1:_ip_UnifiedCompliancePolicyProperties" minOccurs="0"/>
                <xsd:element ref="ns1:_ip_UnifiedCompliancePolicyUIAction" minOccurs="0"/>
                <xsd:element ref="ns5:MediaServiceAutoKeyPoints" minOccurs="0"/>
                <xsd:element ref="ns5:MediaServiceKeyPoints"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8c1617-1ac8-4b22-9cef-b2ac240d88c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f5af0f96-557c-40e5-b74f-4de88d247c44"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description="" ma:hidden="true" ma:list="{feda3be6-f6c5-41f6-92f8-423f972a0d01}" ma:internalName="TaxCatchAll" ma:showField="CatchAllData" ma:web="ac5fa965-2c2b-4b3c-b251-cf28d5d7d99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feda3be6-f6c5-41f6-92f8-423f972a0d01}" ma:internalName="TaxCatchAllLabel" ma:readOnly="true" ma:showField="CatchAllDataLabel" ma:web="ac5fa965-2c2b-4b3c-b251-cf28d5d7d99e">
      <xsd:complexType>
        <xsd:complexContent>
          <xsd:extension base="dms:MultiChoiceLookup">
            <xsd:sequence>
              <xsd:element name="Value" type="dms:Lookup" maxOccurs="unbounded" minOccurs="0" nillable="true"/>
            </xsd:sequence>
          </xsd:extension>
        </xsd:complexContent>
      </xsd:complexType>
    </xsd:element>
    <xsd:element name="hae69c9a3b974f6ea09ed5059cd93782" ma:index="12" nillable="true" ma:taxonomy="true" ma:internalName="hae69c9a3b974f6ea09ed5059cd93782" ma:taxonomyFieldName="ML_Geography" ma:displayName="Geography" ma:fieldId="{1ae69c9a-3b97-4f6e-a09e-d5059cd93782}" ma:taxonomyMulti="true" ma:sspId="f5af0f96-557c-40e5-b74f-4de88d247c44" ma:termSetId="f4bc552d-80e9-412b-b8d4-dc34d9eb8627" ma:anchorId="00000000-0000-0000-0000-000000000000" ma:open="false" ma:isKeyword="false">
      <xsd:complexType>
        <xsd:sequence>
          <xsd:element ref="pc:Terms" minOccurs="0" maxOccurs="1"/>
        </xsd:sequence>
      </xsd:complexType>
    </xsd:element>
    <xsd:element name="aa413b61045448e6bc230aa29a84eb0b" ma:index="14" nillable="true" ma:taxonomy="true" ma:internalName="aa413b61045448e6bc230aa29a84eb0b" ma:taxonomyFieldName="ML_LineOfBusiness" ma:displayName="Line of Business" ma:fieldId="{aa413b61-0454-48e6-bc23-0aa29a84eb0b}" ma:taxonomyMulti="true" ma:sspId="f5af0f96-557c-40e5-b74f-4de88d247c44" ma:termSetId="46c83da5-9adb-4a6d-91e4-77f5077fc76b" ma:anchorId="00000000-0000-0000-0000-000000000000" ma:open="false" ma:isKeyword="false">
      <xsd:complexType>
        <xsd:sequence>
          <xsd:element ref="pc:Terms" minOccurs="0" maxOccurs="1"/>
        </xsd:sequence>
      </xsd:complexType>
    </xsd:element>
    <xsd:element name="o2a67a7f239d463099c84f831d9f71a7" ma:index="16" nillable="true" ma:taxonomy="true" ma:internalName="o2a67a7f239d463099c84f831d9f71a7" ma:taxonomyFieldName="ML_OfficeLocation" ma:displayName="Office Location" ma:fieldId="{82a67a7f-239d-4630-99c8-4f831d9f71a7}" ma:taxonomyMulti="true" ma:sspId="f5af0f96-557c-40e5-b74f-4de88d247c44" ma:termSetId="441ea418-53ba-4ba6-ade2-cf7ca33080f0" ma:anchorId="00000000-0000-0000-0000-000000000000" ma:open="false" ma:isKeyword="false">
      <xsd:complexType>
        <xsd:sequence>
          <xsd:element ref="pc:Terms" minOccurs="0" maxOccurs="1"/>
        </xsd:sequence>
      </xsd:complexType>
    </xsd:element>
    <xsd:element name="pc3a60732cff4bd6a1032848edf6a57b" ma:index="18" nillable="true" ma:taxonomy="true" ma:internalName="pc3a60732cff4bd6a1032848edf6a57b" ma:taxonomyFieldName="ML_Roles" ma:displayName="Roles" ma:fieldId="{9c3a6073-2cff-4bd6-a103-2848edf6a57b}" ma:taxonomyMulti="true" ma:sspId="f5af0f96-557c-40e5-b74f-4de88d247c44" ma:termSetId="79b653d6-6741-48c0-b5a8-f7c31de24a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c5fa965-2c2b-4b3c-b251-cf28d5d7d99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617b6a-8bf6-4358-88fc-f02aadff5286"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Tags" ma:index="25" nillable="true" ma:displayName="Tags" ma:internalName="MediaServiceAutoTags"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ServiceLocation" ma:index="27" nillable="true" ma:displayName="Location" ma:internalName="MediaServiceLocation"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AutoKeyPoints" ma:index="31" nillable="true" ma:displayName="MediaServiceAutoKeyPoints" ma:hidden="true" ma:internalName="MediaServiceAutoKeyPoints" ma:readOnly="true">
      <xsd:simpleType>
        <xsd:restriction base="dms:Note"/>
      </xsd:simpleType>
    </xsd:element>
    <xsd:element name="MediaServiceKeyPoints" ma:index="32" nillable="true" ma:displayName="KeyPoints" ma:internalName="MediaServiceKeyPoints"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f5af0f96-557c-40e5-b74f-4de88d247c44" ContentTypeId="0x0101" PreviousValue="false"/>
</file>

<file path=customXml/itemProps1.xml><?xml version="1.0" encoding="utf-8"?>
<ds:datastoreItem xmlns:ds="http://schemas.openxmlformats.org/officeDocument/2006/customXml" ds:itemID="{C9C994CB-0E63-4722-8250-68B1E6AD3410}">
  <ds:schemaRefs>
    <ds:schemaRef ds:uri="http://schemas.microsoft.com/office/2006/metadata/properties"/>
    <ds:schemaRef ds:uri="http://schemas.microsoft.com/office/infopath/2007/PartnerControls"/>
    <ds:schemaRef ds:uri="d18c1617-1ac8-4b22-9cef-b2ac240d88cb"/>
    <ds:schemaRef ds:uri="http://schemas.microsoft.com/sharepoint/v3"/>
  </ds:schemaRefs>
</ds:datastoreItem>
</file>

<file path=customXml/itemProps2.xml><?xml version="1.0" encoding="utf-8"?>
<ds:datastoreItem xmlns:ds="http://schemas.openxmlformats.org/officeDocument/2006/customXml" ds:itemID="{32CE5B44-B1FF-456F-A881-C5FF89F506EB}">
  <ds:schemaRefs>
    <ds:schemaRef ds:uri="http://schemas.openxmlformats.org/officeDocument/2006/bibliography"/>
  </ds:schemaRefs>
</ds:datastoreItem>
</file>

<file path=customXml/itemProps3.xml><?xml version="1.0" encoding="utf-8"?>
<ds:datastoreItem xmlns:ds="http://schemas.openxmlformats.org/officeDocument/2006/customXml" ds:itemID="{30C3F437-BE7F-41C6-B64F-0F70DB2F9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18c1617-1ac8-4b22-9cef-b2ac240d88cb"/>
    <ds:schemaRef ds:uri="ac5fa965-2c2b-4b3c-b251-cf28d5d7d99e"/>
    <ds:schemaRef ds:uri="ab617b6a-8bf6-4358-88fc-f02aadff5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2007AD-89E8-4583-9C6B-9C41E9469651}">
  <ds:schemaRefs>
    <ds:schemaRef ds:uri="http://schemas.microsoft.com/sharepoint/v3/contenttype/forms"/>
  </ds:schemaRefs>
</ds:datastoreItem>
</file>

<file path=customXml/itemProps5.xml><?xml version="1.0" encoding="utf-8"?>
<ds:datastoreItem xmlns:ds="http://schemas.openxmlformats.org/officeDocument/2006/customXml" ds:itemID="{CEC487E2-5263-41F0-8F2C-1BCB075FDF0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848</Words>
  <Characters>4838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MetLife</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Brittany Ekleberry</dc:creator>
  <cp:lastModifiedBy>Dine, Emily</cp:lastModifiedBy>
  <cp:revision>2</cp:revision>
  <cp:lastPrinted>2021-07-12T12:35:00Z</cp:lastPrinted>
  <dcterms:created xsi:type="dcterms:W3CDTF">2021-07-23T19:16:00Z</dcterms:created>
  <dcterms:modified xsi:type="dcterms:W3CDTF">2021-07-23T19:16:00Z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0x010100553BE79E21BEEF48944EDDCBFAFCF2F2</vt:lpwstr>
  </property>
</Properties>
</file>